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86B" w:rsidRPr="00B04A10" w:rsidRDefault="00A2786B" w:rsidP="00146F18">
      <w:pPr>
        <w:pStyle w:val="BodyText"/>
        <w:jc w:val="center"/>
        <w:rPr>
          <w:b/>
          <w:smallCaps/>
          <w:szCs w:val="28"/>
          <w:lang w:val="ro-RO"/>
        </w:rPr>
      </w:pPr>
    </w:p>
    <w:p w:rsidR="00A2786B" w:rsidRPr="00B04A10" w:rsidRDefault="00A2786B" w:rsidP="00146F18">
      <w:pPr>
        <w:pStyle w:val="BodyText"/>
        <w:jc w:val="center"/>
        <w:rPr>
          <w:b/>
          <w:smallCaps/>
          <w:szCs w:val="28"/>
          <w:lang w:val="ro-RO"/>
        </w:rPr>
      </w:pPr>
    </w:p>
    <w:p w:rsidR="00DB3D9C" w:rsidRPr="00B04A10" w:rsidRDefault="00DB3D9C" w:rsidP="00146F18">
      <w:pPr>
        <w:pStyle w:val="BodyText"/>
        <w:jc w:val="center"/>
        <w:rPr>
          <w:b/>
          <w:smallCaps/>
          <w:szCs w:val="28"/>
          <w:lang w:val="ro-RO"/>
        </w:rPr>
      </w:pPr>
    </w:p>
    <w:p w:rsidR="00DB3D9C" w:rsidRPr="00B04A10" w:rsidRDefault="00DB3D9C" w:rsidP="00146F18">
      <w:pPr>
        <w:pStyle w:val="BodyText"/>
        <w:jc w:val="center"/>
        <w:rPr>
          <w:b/>
          <w:smallCaps/>
          <w:szCs w:val="28"/>
          <w:lang w:val="ro-RO"/>
        </w:rPr>
      </w:pPr>
    </w:p>
    <w:p w:rsidR="00DB3D9C" w:rsidRPr="00B04A10" w:rsidRDefault="00DB3D9C" w:rsidP="00146F18">
      <w:pPr>
        <w:pStyle w:val="BodyText"/>
        <w:jc w:val="center"/>
        <w:rPr>
          <w:b/>
          <w:smallCaps/>
          <w:szCs w:val="28"/>
          <w:lang w:val="ro-RO"/>
        </w:rPr>
      </w:pPr>
    </w:p>
    <w:p w:rsidR="00107EA4" w:rsidRPr="00B04A10" w:rsidRDefault="00107EA4" w:rsidP="00146F18">
      <w:pPr>
        <w:pStyle w:val="BodyText"/>
        <w:jc w:val="center"/>
        <w:rPr>
          <w:b/>
          <w:smallCaps/>
          <w:szCs w:val="28"/>
          <w:lang w:val="ro-RO"/>
        </w:rPr>
      </w:pPr>
      <w:r w:rsidRPr="00B04A10">
        <w:rPr>
          <w:b/>
          <w:smallCaps/>
          <w:szCs w:val="28"/>
          <w:lang w:val="ro-RO"/>
        </w:rPr>
        <w:t>CONTRACT DE PRESTARE DE SERVICII</w:t>
      </w:r>
    </w:p>
    <w:p w:rsidR="00107EA4" w:rsidRPr="00B04A10" w:rsidRDefault="00107EA4" w:rsidP="00146F18">
      <w:pPr>
        <w:pStyle w:val="BodyText"/>
        <w:jc w:val="center"/>
        <w:rPr>
          <w:b/>
          <w:smallCaps/>
          <w:szCs w:val="28"/>
          <w:lang w:val="ro-RO"/>
        </w:rPr>
      </w:pPr>
    </w:p>
    <w:p w:rsidR="00107EA4" w:rsidRPr="00B04A10" w:rsidRDefault="007C26B9" w:rsidP="00146F18">
      <w:pPr>
        <w:pStyle w:val="BodyText"/>
        <w:jc w:val="center"/>
        <w:rPr>
          <w:b/>
          <w:smallCaps/>
          <w:szCs w:val="28"/>
          <w:lang w:val="ro-RO"/>
        </w:rPr>
      </w:pPr>
      <w:r w:rsidRPr="00B04A10">
        <w:rPr>
          <w:b/>
          <w:smallCaps/>
          <w:szCs w:val="28"/>
          <w:lang w:val="ro-RO"/>
        </w:rPr>
        <w:t>nr. ________</w:t>
      </w:r>
      <w:r w:rsidR="008072E7" w:rsidRPr="00B04A10">
        <w:rPr>
          <w:b/>
          <w:smallCaps/>
          <w:szCs w:val="28"/>
          <w:lang w:val="ro-RO"/>
        </w:rPr>
        <w:t>/</w:t>
      </w:r>
      <w:r w:rsidRPr="00B04A10">
        <w:rPr>
          <w:b/>
          <w:smallCaps/>
          <w:szCs w:val="28"/>
          <w:lang w:val="ro-RO"/>
        </w:rPr>
        <w:t xml:space="preserve"> </w:t>
      </w:r>
      <w:r w:rsidR="008072E7" w:rsidRPr="00B04A10">
        <w:rPr>
          <w:b/>
          <w:smallCaps/>
          <w:szCs w:val="28"/>
          <w:lang w:val="ro-RO"/>
        </w:rPr>
        <w:t>2019</w:t>
      </w:r>
    </w:p>
    <w:p w:rsidR="00107EA4" w:rsidRPr="00B04A10" w:rsidRDefault="00107EA4" w:rsidP="00146F18">
      <w:pPr>
        <w:pStyle w:val="Heading1"/>
        <w:ind w:firstLine="0"/>
        <w:rPr>
          <w:sz w:val="24"/>
          <w:szCs w:val="24"/>
          <w:lang w:val="ro-RO"/>
        </w:rPr>
      </w:pPr>
    </w:p>
    <w:p w:rsidR="00107EA4" w:rsidRPr="00B04A10" w:rsidRDefault="00107EA4" w:rsidP="00923608">
      <w:pPr>
        <w:rPr>
          <w:sz w:val="24"/>
          <w:szCs w:val="24"/>
          <w:lang w:val="ro-RO"/>
        </w:rPr>
      </w:pPr>
    </w:p>
    <w:p w:rsidR="00107EA4" w:rsidRPr="00B04A10" w:rsidRDefault="00107EA4" w:rsidP="00923608">
      <w:pPr>
        <w:pStyle w:val="Heading1"/>
        <w:shd w:val="pct10" w:color="auto" w:fill="FFFFFF"/>
        <w:spacing w:after="120"/>
        <w:rPr>
          <w:sz w:val="24"/>
          <w:szCs w:val="24"/>
          <w:lang w:val="ro-RO"/>
        </w:rPr>
      </w:pPr>
      <w:r w:rsidRPr="00B04A10">
        <w:rPr>
          <w:sz w:val="24"/>
          <w:szCs w:val="24"/>
          <w:lang w:val="ro-RO"/>
        </w:rPr>
        <w:t>CAP.1. PĂRŢILE CONTRACTANTE</w:t>
      </w:r>
    </w:p>
    <w:p w:rsidR="00574E14" w:rsidRPr="00B04A10" w:rsidRDefault="00574E14" w:rsidP="00574E14">
      <w:pPr>
        <w:pStyle w:val="BodyText"/>
        <w:ind w:firstLine="720"/>
        <w:rPr>
          <w:sz w:val="24"/>
          <w:szCs w:val="24"/>
          <w:lang w:val="ro-RO"/>
        </w:rPr>
      </w:pPr>
      <w:r w:rsidRPr="00B04A10">
        <w:rPr>
          <w:b/>
          <w:sz w:val="24"/>
          <w:szCs w:val="24"/>
          <w:lang w:val="ro-RO"/>
        </w:rPr>
        <w:t>SOCIETATEA ELECTROCENTRALE BUCUREŞTI SA</w:t>
      </w:r>
      <w:r w:rsidRPr="00B04A10">
        <w:rPr>
          <w:sz w:val="24"/>
          <w:szCs w:val="24"/>
          <w:lang w:val="ro-RO"/>
        </w:rPr>
        <w:t xml:space="preserve">, societate </w:t>
      </w:r>
      <w:r w:rsidR="006644E5" w:rsidRPr="00B04A10">
        <w:rPr>
          <w:sz w:val="24"/>
          <w:szCs w:val="24"/>
          <w:lang w:val="ro-RO"/>
        </w:rPr>
        <w:t>în reorganizare judiciară, in judicial reorganisation, en redressement,</w:t>
      </w:r>
      <w:r w:rsidRPr="00B04A10">
        <w:rPr>
          <w:sz w:val="24"/>
          <w:szCs w:val="24"/>
          <w:lang w:val="ro-RO"/>
        </w:rPr>
        <w:t xml:space="preserve">cu sediul in Bucuresti, Splaiul Independentei nr. 227, sector 6, inregistrata la registrul Comertului cu nr. J40/1696/2003, cod fiscal RO 15189596, </w:t>
      </w:r>
      <w:r w:rsidRPr="00B04A10">
        <w:rPr>
          <w:color w:val="000000"/>
          <w:sz w:val="24"/>
          <w:szCs w:val="24"/>
          <w:lang w:val="ro-RO"/>
        </w:rPr>
        <w:t xml:space="preserve">cod poştal </w:t>
      </w:r>
      <w:r w:rsidRPr="00B04A10">
        <w:rPr>
          <w:sz w:val="24"/>
          <w:szCs w:val="24"/>
          <w:lang w:val="ro-RO"/>
        </w:rPr>
        <w:t>060041, telefon 021 275 1103, fax 021 275 1405, cod</w:t>
      </w:r>
      <w:r w:rsidRPr="00B04A10">
        <w:rPr>
          <w:color w:val="000000"/>
          <w:sz w:val="24"/>
          <w:szCs w:val="24"/>
          <w:lang w:val="ro-RO"/>
        </w:rPr>
        <w:t xml:space="preserve"> IBAN  nr. RO25 RNCB 0082 0441 7274 0422 si cont de TVA nr. </w:t>
      </w:r>
      <w:r w:rsidRPr="00B04A10">
        <w:rPr>
          <w:sz w:val="24"/>
          <w:szCs w:val="24"/>
          <w:lang w:val="ro-RO"/>
        </w:rPr>
        <w:t xml:space="preserve">RO76 RNCB 0TVA 0000 0000 2301 </w:t>
      </w:r>
      <w:r w:rsidRPr="00B04A10">
        <w:rPr>
          <w:color w:val="000000"/>
          <w:sz w:val="24"/>
          <w:szCs w:val="24"/>
          <w:lang w:val="ro-RO"/>
        </w:rPr>
        <w:t>deschise la BCR – Sucursala Unirii, legal reprezentată de dl. Claudiu-Ionuţ CREŢU-SÂRBU – Administrator Special, în calitate de</w:t>
      </w:r>
      <w:r w:rsidRPr="00B04A10">
        <w:rPr>
          <w:sz w:val="24"/>
          <w:szCs w:val="24"/>
          <w:lang w:val="ro-RO"/>
        </w:rPr>
        <w:t xml:space="preserve"> </w:t>
      </w:r>
      <w:r w:rsidRPr="00B04A10">
        <w:rPr>
          <w:b/>
          <w:sz w:val="24"/>
          <w:szCs w:val="24"/>
          <w:lang w:val="ro-RO"/>
        </w:rPr>
        <w:t>BENEFICIAR</w:t>
      </w:r>
      <w:r w:rsidRPr="00B04A10">
        <w:rPr>
          <w:sz w:val="24"/>
          <w:szCs w:val="24"/>
          <w:lang w:val="ro-RO"/>
        </w:rPr>
        <w:t xml:space="preserve"> (ACHIZITOR) şi </w:t>
      </w:r>
    </w:p>
    <w:p w:rsidR="00107EA4" w:rsidRPr="00B04A10" w:rsidRDefault="00574E14" w:rsidP="00574E14">
      <w:pPr>
        <w:pStyle w:val="BodyText"/>
        <w:ind w:firstLine="720"/>
        <w:rPr>
          <w:sz w:val="24"/>
          <w:szCs w:val="24"/>
          <w:lang w:val="ro-RO"/>
        </w:rPr>
      </w:pPr>
      <w:r w:rsidRPr="00B04A10">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sidRPr="00B04A10">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B04A10">
        <w:rPr>
          <w:b/>
          <w:caps/>
          <w:sz w:val="24"/>
          <w:szCs w:val="24"/>
          <w:lang w:val="ro-RO"/>
        </w:rPr>
        <w:t>PRESTATOR</w:t>
      </w:r>
      <w:r w:rsidR="00107EA4" w:rsidRPr="00B04A10">
        <w:rPr>
          <w:caps/>
          <w:sz w:val="24"/>
          <w:szCs w:val="24"/>
          <w:lang w:val="ro-RO"/>
        </w:rPr>
        <w:t xml:space="preserve"> (CONTRACTANT</w:t>
      </w:r>
      <w:r w:rsidR="00A16D3F" w:rsidRPr="00B04A10">
        <w:rPr>
          <w:caps/>
          <w:sz w:val="24"/>
          <w:szCs w:val="24"/>
          <w:lang w:val="ro-RO"/>
        </w:rPr>
        <w:t>)</w:t>
      </w:r>
    </w:p>
    <w:p w:rsidR="00107EA4" w:rsidRPr="00B04A10" w:rsidRDefault="00107EA4" w:rsidP="00923608">
      <w:pPr>
        <w:pStyle w:val="BodyText"/>
        <w:rPr>
          <w:sz w:val="24"/>
          <w:szCs w:val="24"/>
          <w:lang w:val="ro-RO"/>
        </w:rPr>
      </w:pPr>
    </w:p>
    <w:p w:rsidR="00107EA4" w:rsidRPr="00B04A10" w:rsidRDefault="00107EA4" w:rsidP="008A6025">
      <w:pPr>
        <w:pStyle w:val="Heading1"/>
        <w:shd w:val="pct10" w:color="auto" w:fill="FFFFFF"/>
        <w:spacing w:after="120"/>
        <w:rPr>
          <w:smallCaps/>
          <w:sz w:val="24"/>
          <w:szCs w:val="24"/>
          <w:lang w:val="ro-RO"/>
        </w:rPr>
      </w:pPr>
      <w:r w:rsidRPr="00B04A10">
        <w:rPr>
          <w:smallCaps/>
          <w:sz w:val="24"/>
          <w:szCs w:val="24"/>
          <w:lang w:val="ro-RO"/>
        </w:rPr>
        <w:t>CAP.2. DEFINIŢII</w:t>
      </w:r>
    </w:p>
    <w:p w:rsidR="00107EA4" w:rsidRPr="00B04A10" w:rsidRDefault="00107EA4" w:rsidP="008A6025">
      <w:pPr>
        <w:pStyle w:val="BodyText"/>
        <w:ind w:firstLine="720"/>
        <w:rPr>
          <w:sz w:val="24"/>
          <w:szCs w:val="24"/>
          <w:lang w:val="ro-RO"/>
        </w:rPr>
      </w:pPr>
      <w:r w:rsidRPr="00B04A10">
        <w:rPr>
          <w:sz w:val="24"/>
          <w:szCs w:val="24"/>
          <w:lang w:val="ro-RO"/>
        </w:rPr>
        <w:t>La prezentul contract următorii termeni vor fi interpretaţi astfel:</w:t>
      </w:r>
    </w:p>
    <w:p w:rsidR="00107EA4" w:rsidRPr="00B04A10" w:rsidRDefault="00107EA4" w:rsidP="008A6025">
      <w:pPr>
        <w:pStyle w:val="BodyText"/>
        <w:ind w:firstLine="720"/>
        <w:rPr>
          <w:sz w:val="24"/>
          <w:szCs w:val="24"/>
          <w:lang w:val="ro-RO"/>
        </w:rPr>
      </w:pPr>
      <w:r w:rsidRPr="00B04A10">
        <w:rPr>
          <w:sz w:val="24"/>
          <w:szCs w:val="24"/>
          <w:lang w:val="ro-RO"/>
        </w:rPr>
        <w:t xml:space="preserve">2.1. </w:t>
      </w:r>
      <w:r w:rsidRPr="00B04A10">
        <w:rPr>
          <w:sz w:val="24"/>
          <w:szCs w:val="24"/>
          <w:u w:val="single"/>
          <w:lang w:val="ro-RO"/>
        </w:rPr>
        <w:t>Prestator</w:t>
      </w:r>
      <w:r w:rsidRPr="00B04A10">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B04A10" w:rsidRDefault="00107EA4" w:rsidP="008A6025">
      <w:pPr>
        <w:pStyle w:val="BodyText"/>
        <w:ind w:firstLine="720"/>
        <w:rPr>
          <w:sz w:val="24"/>
          <w:szCs w:val="24"/>
          <w:lang w:val="ro-RO"/>
        </w:rPr>
      </w:pPr>
      <w:r w:rsidRPr="00B04A10">
        <w:rPr>
          <w:sz w:val="24"/>
          <w:szCs w:val="24"/>
          <w:lang w:val="ro-RO"/>
        </w:rPr>
        <w:t xml:space="preserve">2.2. </w:t>
      </w:r>
      <w:r w:rsidRPr="00B04A10">
        <w:rPr>
          <w:sz w:val="24"/>
          <w:szCs w:val="24"/>
          <w:u w:val="single"/>
          <w:lang w:val="ro-RO"/>
        </w:rPr>
        <w:t>Subcontractant</w:t>
      </w:r>
      <w:r w:rsidRPr="00B04A10">
        <w:rPr>
          <w:sz w:val="24"/>
          <w:szCs w:val="24"/>
          <w:lang w:val="ro-RO"/>
        </w:rPr>
        <w:t xml:space="preserve"> – organizaţie care furnizează servicii pentru prestatorul de servicii.</w:t>
      </w:r>
    </w:p>
    <w:p w:rsidR="00107EA4" w:rsidRPr="00B04A10" w:rsidRDefault="00107EA4" w:rsidP="008A6025">
      <w:pPr>
        <w:pStyle w:val="BodyText"/>
        <w:ind w:firstLine="720"/>
        <w:rPr>
          <w:sz w:val="24"/>
          <w:szCs w:val="24"/>
          <w:lang w:val="ro-RO"/>
        </w:rPr>
      </w:pPr>
      <w:r w:rsidRPr="00B04A10">
        <w:rPr>
          <w:sz w:val="24"/>
          <w:szCs w:val="24"/>
          <w:lang w:val="ro-RO"/>
        </w:rPr>
        <w:t xml:space="preserve">2.3. </w:t>
      </w:r>
      <w:r w:rsidRPr="00B04A10">
        <w:rPr>
          <w:sz w:val="24"/>
          <w:szCs w:val="24"/>
          <w:u w:val="single"/>
          <w:lang w:val="ro-RO"/>
        </w:rPr>
        <w:t>Contract</w:t>
      </w:r>
      <w:r w:rsidRPr="00B04A10">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B04A10" w:rsidRDefault="00107EA4" w:rsidP="008A6025">
      <w:pPr>
        <w:pStyle w:val="BodyText"/>
        <w:ind w:firstLine="720"/>
        <w:rPr>
          <w:sz w:val="24"/>
          <w:szCs w:val="24"/>
          <w:lang w:val="ro-RO"/>
        </w:rPr>
      </w:pPr>
      <w:r w:rsidRPr="00B04A10">
        <w:rPr>
          <w:sz w:val="24"/>
          <w:szCs w:val="24"/>
          <w:lang w:val="ro-RO"/>
        </w:rPr>
        <w:t xml:space="preserve">2.4. </w:t>
      </w:r>
      <w:r w:rsidRPr="00B04A10">
        <w:rPr>
          <w:sz w:val="24"/>
          <w:szCs w:val="24"/>
          <w:u w:val="single"/>
          <w:lang w:val="ro-RO"/>
        </w:rPr>
        <w:t>Beneficiar (achizitor) şi prestator (contractant)</w:t>
      </w:r>
      <w:r w:rsidRPr="00B04A10">
        <w:rPr>
          <w:sz w:val="24"/>
          <w:szCs w:val="24"/>
          <w:lang w:val="ro-RO"/>
        </w:rPr>
        <w:t xml:space="preserve"> – părţile contractante, astfel cum sunt acestea denumite în prezentul contract.</w:t>
      </w:r>
    </w:p>
    <w:p w:rsidR="00107EA4" w:rsidRPr="00B04A10" w:rsidRDefault="00107EA4" w:rsidP="008A6025">
      <w:pPr>
        <w:pStyle w:val="BodyText"/>
        <w:ind w:firstLine="720"/>
        <w:rPr>
          <w:sz w:val="24"/>
          <w:szCs w:val="24"/>
          <w:lang w:val="ro-RO"/>
        </w:rPr>
      </w:pPr>
      <w:r w:rsidRPr="00B04A10">
        <w:rPr>
          <w:sz w:val="24"/>
          <w:szCs w:val="24"/>
          <w:lang w:val="ro-RO"/>
        </w:rPr>
        <w:t xml:space="preserve">2.5. </w:t>
      </w:r>
      <w:r w:rsidRPr="00B04A10">
        <w:rPr>
          <w:sz w:val="24"/>
          <w:szCs w:val="24"/>
          <w:u w:val="single"/>
          <w:lang w:val="ro-RO"/>
        </w:rPr>
        <w:t>Valoarea contractului</w:t>
      </w:r>
      <w:r w:rsidRPr="00B04A10">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B04A10" w:rsidRDefault="00107EA4" w:rsidP="008A6025">
      <w:pPr>
        <w:pStyle w:val="BodyText"/>
        <w:ind w:firstLine="720"/>
        <w:rPr>
          <w:sz w:val="24"/>
          <w:szCs w:val="24"/>
          <w:lang w:val="ro-RO"/>
        </w:rPr>
      </w:pPr>
      <w:r w:rsidRPr="00B04A10">
        <w:rPr>
          <w:sz w:val="24"/>
          <w:szCs w:val="24"/>
          <w:lang w:val="ro-RO"/>
        </w:rPr>
        <w:t xml:space="preserve">2.6. </w:t>
      </w:r>
      <w:r w:rsidRPr="00B04A10">
        <w:rPr>
          <w:sz w:val="24"/>
          <w:szCs w:val="24"/>
          <w:u w:val="single"/>
          <w:lang w:val="ro-RO"/>
        </w:rPr>
        <w:t>Standarde</w:t>
      </w:r>
      <w:r w:rsidRPr="00B04A10">
        <w:rPr>
          <w:sz w:val="24"/>
          <w:szCs w:val="24"/>
          <w:lang w:val="ro-RO"/>
        </w:rPr>
        <w:t xml:space="preserve"> – standardele, reglementările tehnice sau altele asemenea prevăzute în caietul de sarcini şi în propunerea tehnică.</w:t>
      </w:r>
    </w:p>
    <w:p w:rsidR="00107EA4" w:rsidRPr="00B04A10" w:rsidRDefault="00107EA4" w:rsidP="008A6025">
      <w:pPr>
        <w:pStyle w:val="BodyText"/>
        <w:ind w:firstLine="720"/>
        <w:rPr>
          <w:sz w:val="24"/>
          <w:szCs w:val="24"/>
          <w:lang w:val="ro-RO"/>
        </w:rPr>
      </w:pPr>
      <w:r w:rsidRPr="00B04A10">
        <w:rPr>
          <w:sz w:val="24"/>
          <w:szCs w:val="24"/>
          <w:lang w:val="ro-RO"/>
        </w:rPr>
        <w:t xml:space="preserve">2.7. </w:t>
      </w:r>
      <w:r w:rsidRPr="00B04A10">
        <w:rPr>
          <w:sz w:val="24"/>
          <w:szCs w:val="24"/>
          <w:u w:val="single"/>
          <w:lang w:val="ro-RO"/>
        </w:rPr>
        <w:t>Forţa majoră</w:t>
      </w:r>
      <w:r w:rsidRPr="00B04A10">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B04A10" w:rsidRDefault="00107EA4" w:rsidP="008A6025">
      <w:pPr>
        <w:pStyle w:val="BodyText"/>
        <w:ind w:firstLine="720"/>
        <w:rPr>
          <w:sz w:val="24"/>
          <w:szCs w:val="24"/>
          <w:lang w:val="ro-RO"/>
        </w:rPr>
      </w:pPr>
      <w:r w:rsidRPr="00B04A10">
        <w:rPr>
          <w:sz w:val="24"/>
          <w:szCs w:val="24"/>
          <w:lang w:val="ro-RO"/>
        </w:rPr>
        <w:lastRenderedPageBreak/>
        <w:t xml:space="preserve">2.8. </w:t>
      </w:r>
      <w:r w:rsidRPr="00B04A10">
        <w:rPr>
          <w:sz w:val="24"/>
          <w:szCs w:val="24"/>
          <w:u w:val="single"/>
          <w:lang w:val="ro-RO"/>
        </w:rPr>
        <w:t>SOCIETATEA ELECTROCENTRALE BUCUREŞTI SA</w:t>
      </w:r>
      <w:r w:rsidRPr="00B04A10">
        <w:rPr>
          <w:sz w:val="24"/>
          <w:szCs w:val="24"/>
          <w:lang w:val="ro-RO"/>
        </w:rPr>
        <w:t xml:space="preserve"> – este Societatea de producere în termocentrale a Energiei Electrice şi Termice, cu sediul în Bucureşti, Splaiul Independenţei nr.227, sect.6.</w:t>
      </w:r>
    </w:p>
    <w:p w:rsidR="00107EA4" w:rsidRPr="00B04A10" w:rsidRDefault="00107EA4" w:rsidP="008A6025">
      <w:pPr>
        <w:pStyle w:val="BodyText"/>
        <w:ind w:firstLine="720"/>
        <w:rPr>
          <w:sz w:val="24"/>
          <w:szCs w:val="24"/>
          <w:lang w:val="ro-RO"/>
        </w:rPr>
      </w:pPr>
      <w:r w:rsidRPr="00B04A10">
        <w:rPr>
          <w:sz w:val="24"/>
          <w:szCs w:val="24"/>
          <w:lang w:val="ro-RO"/>
        </w:rPr>
        <w:t xml:space="preserve">2.9. </w:t>
      </w:r>
      <w:r w:rsidRPr="00B04A10">
        <w:rPr>
          <w:sz w:val="24"/>
          <w:szCs w:val="24"/>
          <w:u w:val="single"/>
          <w:lang w:val="ro-RO"/>
        </w:rPr>
        <w:t>Produse</w:t>
      </w:r>
      <w:r w:rsidRPr="00B04A10">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B04A10" w:rsidRDefault="00107EA4" w:rsidP="008A6025">
      <w:pPr>
        <w:pStyle w:val="BodyText"/>
        <w:ind w:firstLine="720"/>
        <w:rPr>
          <w:sz w:val="24"/>
          <w:szCs w:val="24"/>
          <w:lang w:val="ro-RO"/>
        </w:rPr>
      </w:pPr>
      <w:r w:rsidRPr="00B04A10">
        <w:rPr>
          <w:sz w:val="24"/>
          <w:szCs w:val="24"/>
          <w:lang w:val="ro-RO"/>
        </w:rPr>
        <w:t xml:space="preserve">2.10. </w:t>
      </w:r>
      <w:r w:rsidRPr="00B04A10">
        <w:rPr>
          <w:sz w:val="24"/>
          <w:szCs w:val="24"/>
          <w:u w:val="single"/>
          <w:lang w:val="ro-RO"/>
        </w:rPr>
        <w:t>Servicii</w:t>
      </w:r>
      <w:r w:rsidRPr="00B04A10">
        <w:rPr>
          <w:sz w:val="24"/>
          <w:szCs w:val="24"/>
          <w:lang w:val="ro-RO"/>
        </w:rPr>
        <w:t xml:space="preserve"> – activităţi a căror prestare face obiectul contractului.</w:t>
      </w:r>
    </w:p>
    <w:p w:rsidR="00107EA4" w:rsidRPr="00B04A10" w:rsidRDefault="00107EA4" w:rsidP="008A6025">
      <w:pPr>
        <w:pStyle w:val="BodyText"/>
        <w:rPr>
          <w:sz w:val="24"/>
          <w:szCs w:val="24"/>
          <w:lang w:val="ro-RO"/>
        </w:rPr>
      </w:pPr>
      <w:r w:rsidRPr="00B04A10">
        <w:rPr>
          <w:sz w:val="24"/>
          <w:szCs w:val="24"/>
          <w:lang w:val="ro-RO"/>
        </w:rPr>
        <w:tab/>
        <w:t xml:space="preserve">2.11. </w:t>
      </w:r>
      <w:r w:rsidRPr="00B04A10">
        <w:rPr>
          <w:sz w:val="24"/>
          <w:szCs w:val="24"/>
          <w:u w:val="single"/>
          <w:lang w:val="ro-RO"/>
        </w:rPr>
        <w:t>Calitate</w:t>
      </w:r>
      <w:r w:rsidRPr="00B04A10">
        <w:rPr>
          <w:sz w:val="24"/>
          <w:szCs w:val="24"/>
          <w:lang w:val="ro-RO"/>
        </w:rPr>
        <w:t xml:space="preserve"> – ansamblu de caracteristici ale unei entităţi care îi conferă acesteia aptitudinea de a satisface necesităţi exprimate şi explicite.</w:t>
      </w:r>
    </w:p>
    <w:p w:rsidR="00107EA4" w:rsidRPr="00B04A10" w:rsidRDefault="00107EA4" w:rsidP="008A6025">
      <w:pPr>
        <w:pStyle w:val="BodyText"/>
        <w:rPr>
          <w:sz w:val="24"/>
          <w:szCs w:val="24"/>
          <w:lang w:val="ro-RO"/>
        </w:rPr>
      </w:pPr>
      <w:r w:rsidRPr="00B04A10">
        <w:rPr>
          <w:sz w:val="24"/>
          <w:szCs w:val="24"/>
          <w:lang w:val="ro-RO"/>
        </w:rPr>
        <w:tab/>
        <w:t xml:space="preserve">2.12. </w:t>
      </w:r>
      <w:r w:rsidRPr="00B04A10">
        <w:rPr>
          <w:sz w:val="24"/>
          <w:szCs w:val="24"/>
          <w:u w:val="single"/>
          <w:lang w:val="ro-RO"/>
        </w:rPr>
        <w:t>Conformitate</w:t>
      </w:r>
      <w:r w:rsidRPr="00B04A10">
        <w:rPr>
          <w:sz w:val="24"/>
          <w:szCs w:val="24"/>
          <w:lang w:val="ro-RO"/>
        </w:rPr>
        <w:t xml:space="preserve"> – satisfacerea condiţiilor specificate.</w:t>
      </w:r>
    </w:p>
    <w:p w:rsidR="00107EA4" w:rsidRPr="00B04A10" w:rsidRDefault="00107EA4" w:rsidP="008A6025">
      <w:pPr>
        <w:pStyle w:val="BodyText"/>
        <w:rPr>
          <w:sz w:val="24"/>
          <w:szCs w:val="24"/>
          <w:lang w:val="ro-RO"/>
        </w:rPr>
      </w:pPr>
      <w:r w:rsidRPr="00B04A10">
        <w:rPr>
          <w:sz w:val="24"/>
          <w:szCs w:val="24"/>
          <w:lang w:val="ro-RO"/>
        </w:rPr>
        <w:tab/>
        <w:t xml:space="preserve">2.13. </w:t>
      </w:r>
      <w:r w:rsidRPr="00B04A10">
        <w:rPr>
          <w:sz w:val="24"/>
          <w:szCs w:val="24"/>
          <w:u w:val="single"/>
          <w:lang w:val="ro-RO"/>
        </w:rPr>
        <w:t>Neconformitate</w:t>
      </w:r>
      <w:r w:rsidRPr="00B04A10">
        <w:rPr>
          <w:sz w:val="24"/>
          <w:szCs w:val="24"/>
          <w:lang w:val="ro-RO"/>
        </w:rPr>
        <w:t xml:space="preserve"> – nesatisfacerea unei condiţii specificate.</w:t>
      </w:r>
    </w:p>
    <w:p w:rsidR="00107EA4" w:rsidRPr="00B04A10" w:rsidRDefault="00107EA4" w:rsidP="008A6025">
      <w:pPr>
        <w:pStyle w:val="BodyText"/>
        <w:rPr>
          <w:sz w:val="24"/>
          <w:szCs w:val="24"/>
          <w:lang w:val="ro-RO"/>
        </w:rPr>
      </w:pPr>
      <w:r w:rsidRPr="00B04A10">
        <w:rPr>
          <w:sz w:val="24"/>
          <w:szCs w:val="24"/>
          <w:lang w:val="ro-RO"/>
        </w:rPr>
        <w:tab/>
        <w:t xml:space="preserve">2.14. </w:t>
      </w:r>
      <w:r w:rsidRPr="00B04A10">
        <w:rPr>
          <w:sz w:val="24"/>
          <w:szCs w:val="24"/>
          <w:u w:val="single"/>
          <w:lang w:val="ro-RO"/>
        </w:rPr>
        <w:t>Inspecţie</w:t>
      </w:r>
      <w:r w:rsidRPr="00B04A10">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B04A10" w:rsidRDefault="00107EA4" w:rsidP="008F783A">
      <w:pPr>
        <w:pStyle w:val="BodyText"/>
        <w:rPr>
          <w:sz w:val="24"/>
          <w:szCs w:val="24"/>
          <w:lang w:val="ro-RO"/>
        </w:rPr>
      </w:pPr>
      <w:r w:rsidRPr="00B04A10">
        <w:rPr>
          <w:sz w:val="24"/>
          <w:szCs w:val="24"/>
          <w:lang w:val="ro-RO"/>
        </w:rPr>
        <w:tab/>
        <w:t xml:space="preserve">2.15. </w:t>
      </w:r>
      <w:r w:rsidRPr="00B04A10">
        <w:rPr>
          <w:sz w:val="24"/>
          <w:szCs w:val="24"/>
          <w:u w:val="single"/>
          <w:lang w:val="ro-RO"/>
        </w:rPr>
        <w:t>Managementul calităţii</w:t>
      </w:r>
      <w:r w:rsidRPr="00B04A10">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B04A10">
        <w:rPr>
          <w:sz w:val="24"/>
          <w:szCs w:val="24"/>
          <w:lang w:val="ro-RO"/>
        </w:rPr>
        <w:t>calitate.</w:t>
      </w:r>
    </w:p>
    <w:p w:rsidR="00D42EE2" w:rsidRPr="00B04A10" w:rsidRDefault="00D42EE2" w:rsidP="00D42EE2">
      <w:pPr>
        <w:pStyle w:val="BodyText"/>
        <w:rPr>
          <w:sz w:val="24"/>
          <w:szCs w:val="24"/>
          <w:lang w:val="ro-RO"/>
        </w:rPr>
      </w:pPr>
      <w:r w:rsidRPr="00B04A10">
        <w:rPr>
          <w:sz w:val="24"/>
          <w:szCs w:val="24"/>
          <w:lang w:val="ro-RO"/>
        </w:rPr>
        <w:tab/>
        <w:t>2.</w:t>
      </w:r>
      <w:r w:rsidR="00107EA4" w:rsidRPr="00B04A10">
        <w:rPr>
          <w:sz w:val="24"/>
          <w:szCs w:val="24"/>
          <w:lang w:val="ro-RO"/>
        </w:rPr>
        <w:t xml:space="preserve">16. </w:t>
      </w:r>
      <w:r w:rsidR="00107EA4" w:rsidRPr="00B04A10">
        <w:rPr>
          <w:sz w:val="24"/>
          <w:szCs w:val="24"/>
          <w:u w:val="single"/>
          <w:lang w:val="ro-RO"/>
        </w:rPr>
        <w:t>Planul de calitate</w:t>
      </w:r>
      <w:r w:rsidR="00107EA4" w:rsidRPr="00B04A10">
        <w:rPr>
          <w:sz w:val="24"/>
          <w:szCs w:val="24"/>
          <w:lang w:val="ro-RO"/>
        </w:rPr>
        <w:t xml:space="preserve"> – document care precizează practicile, resursele şi succesiunea </w:t>
      </w:r>
    </w:p>
    <w:p w:rsidR="00107EA4" w:rsidRPr="00B04A10" w:rsidRDefault="00107EA4" w:rsidP="008F783A">
      <w:pPr>
        <w:pStyle w:val="BodyText"/>
        <w:rPr>
          <w:sz w:val="24"/>
          <w:szCs w:val="24"/>
          <w:lang w:val="ro-RO"/>
        </w:rPr>
      </w:pPr>
      <w:r w:rsidRPr="00B04A10">
        <w:rPr>
          <w:sz w:val="24"/>
          <w:szCs w:val="24"/>
          <w:lang w:val="ro-RO"/>
        </w:rPr>
        <w:t>activităţilor specifice referitoare la calitate, relevante pentru un anumit serviciu.</w:t>
      </w:r>
    </w:p>
    <w:p w:rsidR="00107EA4" w:rsidRPr="00B04A10" w:rsidRDefault="00107EA4" w:rsidP="008A6025">
      <w:pPr>
        <w:pStyle w:val="BodyText"/>
        <w:rPr>
          <w:sz w:val="24"/>
          <w:szCs w:val="24"/>
          <w:lang w:val="ro-RO"/>
        </w:rPr>
      </w:pPr>
      <w:r w:rsidRPr="00B04A10">
        <w:rPr>
          <w:sz w:val="24"/>
          <w:szCs w:val="24"/>
          <w:lang w:val="ro-RO"/>
        </w:rPr>
        <w:tab/>
        <w:t xml:space="preserve">2.17. </w:t>
      </w:r>
      <w:r w:rsidRPr="00B04A10">
        <w:rPr>
          <w:sz w:val="24"/>
          <w:szCs w:val="24"/>
          <w:u w:val="single"/>
          <w:lang w:val="ro-RO"/>
        </w:rPr>
        <w:t>Trasabilitate</w:t>
      </w:r>
      <w:r w:rsidRPr="00B04A10">
        <w:rPr>
          <w:sz w:val="24"/>
          <w:szCs w:val="24"/>
          <w:lang w:val="ro-RO"/>
        </w:rPr>
        <w:t xml:space="preserve"> – aptitudine de regăsire a istoricului, a utilizării sau localizării unei entităţi prin identificări înregistrate.</w:t>
      </w:r>
    </w:p>
    <w:p w:rsidR="00107EA4" w:rsidRPr="00B04A10" w:rsidRDefault="00107EA4" w:rsidP="008A6025">
      <w:pPr>
        <w:pStyle w:val="BodyText"/>
        <w:rPr>
          <w:sz w:val="24"/>
          <w:szCs w:val="24"/>
          <w:lang w:val="ro-RO"/>
        </w:rPr>
      </w:pPr>
      <w:r w:rsidRPr="00B04A10">
        <w:rPr>
          <w:sz w:val="24"/>
          <w:szCs w:val="24"/>
          <w:lang w:val="ro-RO"/>
        </w:rPr>
        <w:tab/>
        <w:t xml:space="preserve">2.18. </w:t>
      </w:r>
      <w:r w:rsidRPr="00B04A10">
        <w:rPr>
          <w:sz w:val="24"/>
          <w:szCs w:val="24"/>
          <w:u w:val="single"/>
          <w:lang w:val="ro-RO"/>
        </w:rPr>
        <w:t>Auditul calitativ</w:t>
      </w:r>
      <w:r w:rsidRPr="00B04A10">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B04A10" w:rsidRDefault="00107EA4" w:rsidP="008A6025">
      <w:pPr>
        <w:pStyle w:val="BodyText"/>
        <w:rPr>
          <w:sz w:val="24"/>
          <w:szCs w:val="24"/>
          <w:lang w:val="ro-RO"/>
        </w:rPr>
      </w:pPr>
      <w:r w:rsidRPr="00B04A10">
        <w:rPr>
          <w:sz w:val="24"/>
          <w:szCs w:val="24"/>
          <w:lang w:val="ro-RO"/>
        </w:rPr>
        <w:tab/>
        <w:t xml:space="preserve">2.19. </w:t>
      </w:r>
      <w:r w:rsidRPr="00B04A10">
        <w:rPr>
          <w:sz w:val="24"/>
          <w:szCs w:val="24"/>
          <w:u w:val="single"/>
          <w:lang w:val="ro-RO"/>
        </w:rPr>
        <w:t>Plan de operaţii şi inspecţii</w:t>
      </w:r>
      <w:r w:rsidRPr="00B04A10">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B04A10" w:rsidRDefault="00107EA4" w:rsidP="008A6025">
      <w:pPr>
        <w:pStyle w:val="BodyText"/>
        <w:rPr>
          <w:sz w:val="24"/>
          <w:szCs w:val="24"/>
          <w:lang w:val="ro-RO"/>
        </w:rPr>
      </w:pPr>
      <w:r w:rsidRPr="00B04A10">
        <w:rPr>
          <w:sz w:val="24"/>
          <w:szCs w:val="24"/>
          <w:lang w:val="ro-RO"/>
        </w:rPr>
        <w:tab/>
        <w:t xml:space="preserve">2.20. </w:t>
      </w:r>
      <w:r w:rsidRPr="00B04A10">
        <w:rPr>
          <w:sz w:val="24"/>
          <w:szCs w:val="24"/>
          <w:u w:val="single"/>
          <w:lang w:val="ro-RO"/>
        </w:rPr>
        <w:t>Documentaţie tehnică</w:t>
      </w:r>
      <w:r w:rsidRPr="00B04A10">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B04A10" w:rsidRDefault="00107EA4" w:rsidP="008A6025">
      <w:pPr>
        <w:pStyle w:val="BodyText"/>
        <w:rPr>
          <w:sz w:val="24"/>
          <w:szCs w:val="24"/>
          <w:lang w:val="ro-RO"/>
        </w:rPr>
      </w:pPr>
      <w:r w:rsidRPr="00B04A10">
        <w:rPr>
          <w:sz w:val="24"/>
          <w:szCs w:val="24"/>
          <w:lang w:val="ro-RO"/>
        </w:rPr>
        <w:tab/>
        <w:t xml:space="preserve">2.21. </w:t>
      </w:r>
      <w:r w:rsidRPr="00B04A10">
        <w:rPr>
          <w:sz w:val="24"/>
          <w:szCs w:val="24"/>
          <w:u w:val="single"/>
          <w:lang w:val="ro-RO"/>
        </w:rPr>
        <w:t>Documente</w:t>
      </w:r>
      <w:r w:rsidRPr="00B04A10">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B04A10" w:rsidRDefault="00107EA4" w:rsidP="008A6025">
      <w:pPr>
        <w:pStyle w:val="BodyText"/>
        <w:rPr>
          <w:sz w:val="24"/>
          <w:szCs w:val="24"/>
          <w:lang w:val="ro-RO"/>
        </w:rPr>
      </w:pPr>
      <w:r w:rsidRPr="00B04A10">
        <w:rPr>
          <w:sz w:val="24"/>
          <w:szCs w:val="24"/>
          <w:lang w:val="ro-RO"/>
        </w:rPr>
        <w:tab/>
        <w:t xml:space="preserve">2.22. </w:t>
      </w:r>
      <w:r w:rsidRPr="00B04A10">
        <w:rPr>
          <w:sz w:val="24"/>
          <w:szCs w:val="24"/>
          <w:u w:val="single"/>
          <w:lang w:val="ro-RO"/>
        </w:rPr>
        <w:t>Documentaţia de managementul calităţii</w:t>
      </w:r>
      <w:r w:rsidRPr="00B04A10">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B04A10" w:rsidRDefault="00107EA4" w:rsidP="008A6025">
      <w:pPr>
        <w:pStyle w:val="BodyText"/>
        <w:rPr>
          <w:sz w:val="24"/>
          <w:szCs w:val="24"/>
          <w:lang w:val="ro-RO"/>
        </w:rPr>
      </w:pPr>
      <w:r w:rsidRPr="00B04A10">
        <w:rPr>
          <w:sz w:val="24"/>
          <w:szCs w:val="24"/>
          <w:lang w:val="ro-RO"/>
        </w:rPr>
        <w:tab/>
        <w:t xml:space="preserve">2.23. </w:t>
      </w:r>
      <w:r w:rsidRPr="00B04A10">
        <w:rPr>
          <w:sz w:val="24"/>
          <w:szCs w:val="24"/>
          <w:u w:val="single"/>
          <w:lang w:val="ro-RO"/>
        </w:rPr>
        <w:t>Reparare</w:t>
      </w:r>
      <w:r w:rsidRPr="00B04A10">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B04A10" w:rsidRDefault="00107EA4" w:rsidP="008A6025">
      <w:pPr>
        <w:pStyle w:val="BodyText"/>
        <w:rPr>
          <w:sz w:val="24"/>
          <w:szCs w:val="24"/>
          <w:lang w:val="ro-RO"/>
        </w:rPr>
      </w:pPr>
      <w:r w:rsidRPr="00B04A10">
        <w:rPr>
          <w:sz w:val="24"/>
          <w:szCs w:val="24"/>
          <w:lang w:val="ro-RO"/>
        </w:rPr>
        <w:tab/>
        <w:t xml:space="preserve">2.24. </w:t>
      </w:r>
      <w:r w:rsidRPr="00B04A10">
        <w:rPr>
          <w:sz w:val="24"/>
          <w:szCs w:val="24"/>
          <w:u w:val="single"/>
          <w:lang w:val="ro-RO"/>
        </w:rPr>
        <w:t>Manualul calităţii</w:t>
      </w:r>
      <w:r w:rsidRPr="00B04A10">
        <w:rPr>
          <w:sz w:val="24"/>
          <w:szCs w:val="24"/>
          <w:lang w:val="ro-RO"/>
        </w:rPr>
        <w:t xml:space="preserve"> – document care respectă politica în domeniul calităţii şi descrie sistemul calităţii al unor organizaţii.</w:t>
      </w:r>
    </w:p>
    <w:p w:rsidR="00107EA4" w:rsidRPr="00B04A10" w:rsidRDefault="00107EA4" w:rsidP="008A6025">
      <w:pPr>
        <w:pStyle w:val="BodyText"/>
        <w:ind w:firstLine="720"/>
        <w:rPr>
          <w:bCs/>
          <w:color w:val="000000" w:themeColor="text1"/>
          <w:sz w:val="24"/>
          <w:szCs w:val="24"/>
          <w:lang w:val="ro-RO"/>
        </w:rPr>
      </w:pPr>
      <w:r w:rsidRPr="00B04A10">
        <w:rPr>
          <w:bCs/>
          <w:color w:val="000000" w:themeColor="text1"/>
          <w:sz w:val="24"/>
          <w:szCs w:val="24"/>
          <w:lang w:val="ro-RO"/>
        </w:rPr>
        <w:t xml:space="preserve">2.25. </w:t>
      </w:r>
      <w:r w:rsidRPr="00B04A10">
        <w:rPr>
          <w:bCs/>
          <w:color w:val="000000" w:themeColor="text1"/>
          <w:sz w:val="24"/>
          <w:szCs w:val="24"/>
          <w:u w:val="single"/>
          <w:lang w:val="ro-RO"/>
        </w:rPr>
        <w:t>Zi</w:t>
      </w:r>
      <w:r w:rsidRPr="00B04A10">
        <w:rPr>
          <w:bCs/>
          <w:color w:val="000000" w:themeColor="text1"/>
          <w:sz w:val="24"/>
          <w:szCs w:val="24"/>
          <w:lang w:val="ro-RO"/>
        </w:rPr>
        <w:t xml:space="preserve"> = zi calendaristică. An = 365 de zile.</w:t>
      </w:r>
    </w:p>
    <w:p w:rsidR="00107EA4" w:rsidRPr="00B04A10" w:rsidRDefault="00107EA4" w:rsidP="008A6025">
      <w:pPr>
        <w:pStyle w:val="BodyText"/>
        <w:ind w:firstLine="720"/>
        <w:rPr>
          <w:bCs/>
          <w:color w:val="000000" w:themeColor="text1"/>
          <w:sz w:val="24"/>
          <w:szCs w:val="24"/>
          <w:lang w:val="ro-RO"/>
        </w:rPr>
      </w:pPr>
      <w:r w:rsidRPr="00B04A10">
        <w:rPr>
          <w:color w:val="000000" w:themeColor="text1"/>
          <w:sz w:val="24"/>
          <w:szCs w:val="24"/>
          <w:lang w:val="ro-RO"/>
        </w:rPr>
        <w:t xml:space="preserve">2.26. </w:t>
      </w:r>
      <w:r w:rsidRPr="00B04A10">
        <w:rPr>
          <w:bCs/>
          <w:color w:val="000000" w:themeColor="text1"/>
          <w:sz w:val="24"/>
          <w:szCs w:val="24"/>
          <w:u w:val="single"/>
          <w:lang w:val="ro-RO"/>
        </w:rPr>
        <w:t>Garanţia de buna execuţie</w:t>
      </w:r>
      <w:r w:rsidRPr="00B04A10">
        <w:rPr>
          <w:bCs/>
          <w:color w:val="000000" w:themeColor="text1"/>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Pr="00B04A10" w:rsidRDefault="00107EA4" w:rsidP="008A6025">
      <w:pPr>
        <w:pStyle w:val="BodyText"/>
        <w:rPr>
          <w:sz w:val="24"/>
          <w:szCs w:val="24"/>
          <w:lang w:val="ro-RO"/>
        </w:rPr>
      </w:pPr>
      <w:r w:rsidRPr="00B04A10">
        <w:rPr>
          <w:bCs/>
          <w:sz w:val="24"/>
          <w:szCs w:val="24"/>
          <w:lang w:val="ro-RO"/>
        </w:rPr>
        <w:tab/>
        <w:t xml:space="preserve">2.27. </w:t>
      </w:r>
      <w:r w:rsidRPr="00B04A10">
        <w:rPr>
          <w:bCs/>
          <w:sz w:val="24"/>
          <w:szCs w:val="24"/>
          <w:u w:val="single"/>
          <w:lang w:val="ro-RO"/>
        </w:rPr>
        <w:t xml:space="preserve">SU </w:t>
      </w:r>
      <w:r w:rsidRPr="00B04A10">
        <w:rPr>
          <w:rStyle w:val="litera1"/>
          <w:sz w:val="24"/>
          <w:szCs w:val="24"/>
          <w:u w:val="single"/>
          <w:lang w:val="ro-RO"/>
        </w:rPr>
        <w:t>-</w:t>
      </w:r>
      <w:r w:rsidRPr="00B04A10">
        <w:rPr>
          <w:sz w:val="24"/>
          <w:szCs w:val="24"/>
          <w:u w:val="single"/>
          <w:lang w:val="ro-RO"/>
        </w:rPr>
        <w:t xml:space="preserve"> situaţia de urgenţă</w:t>
      </w:r>
      <w:r w:rsidRPr="00B04A10">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B04A10" w:rsidRDefault="00107EA4" w:rsidP="008A6025">
      <w:pPr>
        <w:jc w:val="both"/>
        <w:rPr>
          <w:sz w:val="24"/>
          <w:szCs w:val="24"/>
          <w:lang w:val="ro-RO"/>
        </w:rPr>
      </w:pPr>
      <w:r w:rsidRPr="00B04A10">
        <w:rPr>
          <w:bCs/>
          <w:sz w:val="24"/>
          <w:szCs w:val="24"/>
          <w:lang w:val="ro-RO"/>
        </w:rPr>
        <w:lastRenderedPageBreak/>
        <w:tab/>
        <w:t xml:space="preserve">2.28. </w:t>
      </w:r>
      <w:r w:rsidRPr="00B04A10">
        <w:rPr>
          <w:bCs/>
          <w:sz w:val="24"/>
          <w:szCs w:val="24"/>
          <w:u w:val="single"/>
          <w:lang w:val="ro-RO"/>
        </w:rPr>
        <w:t xml:space="preserve">SSM - </w:t>
      </w:r>
      <w:r w:rsidRPr="00B04A10">
        <w:rPr>
          <w:sz w:val="24"/>
          <w:szCs w:val="24"/>
          <w:u w:val="single"/>
          <w:lang w:val="ro-RO"/>
        </w:rPr>
        <w:t>securitate şi sănătate în muncă</w:t>
      </w:r>
      <w:r w:rsidRPr="00B04A10">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F3F9D" w:rsidRPr="00B04A10" w:rsidRDefault="001F3F9D" w:rsidP="008A6025">
      <w:pPr>
        <w:jc w:val="both"/>
        <w:rPr>
          <w:sz w:val="24"/>
          <w:szCs w:val="24"/>
          <w:lang w:val="ro-RO"/>
        </w:rPr>
      </w:pPr>
      <w:r w:rsidRPr="00B04A10">
        <w:rPr>
          <w:sz w:val="24"/>
          <w:szCs w:val="24"/>
          <w:lang w:val="ro-RO"/>
        </w:rPr>
        <w:t xml:space="preserve">             2.29. </w:t>
      </w:r>
      <w:r w:rsidRPr="00B04A10">
        <w:rPr>
          <w:bCs/>
          <w:sz w:val="24"/>
          <w:szCs w:val="24"/>
          <w:u w:val="single"/>
          <w:lang w:val="ro-RO"/>
        </w:rPr>
        <w:t xml:space="preserve">Deranjament </w:t>
      </w:r>
      <w:r w:rsidRPr="00B04A10">
        <w:rPr>
          <w:sz w:val="24"/>
          <w:szCs w:val="24"/>
          <w:lang w:val="ro-RO"/>
        </w:rPr>
        <w:t>- orice stare de nefunctionare a Serviciului care duce la pierderea totala a capacitatii de a transmite informatii, dar nu include starea de nefunctionare cauzata de suspendarea de catre prestator a Serviciilor in situatiile prevazute in contract.</w:t>
      </w:r>
    </w:p>
    <w:p w:rsidR="00107EA4" w:rsidRPr="00B04A10" w:rsidRDefault="00107EA4" w:rsidP="00923608">
      <w:pPr>
        <w:pStyle w:val="BodyText"/>
        <w:rPr>
          <w:sz w:val="24"/>
          <w:szCs w:val="24"/>
          <w:lang w:val="ro-RO"/>
        </w:rPr>
      </w:pPr>
    </w:p>
    <w:p w:rsidR="00107EA4" w:rsidRPr="00B04A10" w:rsidRDefault="00107EA4" w:rsidP="008A6025">
      <w:pPr>
        <w:jc w:val="both"/>
        <w:rPr>
          <w:b/>
          <w:color w:val="000000"/>
          <w:sz w:val="24"/>
          <w:szCs w:val="24"/>
          <w:u w:val="single"/>
          <w:lang w:val="ro-RO"/>
        </w:rPr>
      </w:pPr>
      <w:r w:rsidRPr="00B04A10">
        <w:rPr>
          <w:b/>
          <w:color w:val="000000"/>
          <w:sz w:val="24"/>
          <w:szCs w:val="24"/>
          <w:lang w:val="ro-RO"/>
        </w:rPr>
        <w:t xml:space="preserve">    </w:t>
      </w:r>
      <w:r w:rsidRPr="00B04A10">
        <w:rPr>
          <w:b/>
          <w:color w:val="000000"/>
          <w:sz w:val="24"/>
          <w:szCs w:val="24"/>
          <w:u w:val="single"/>
          <w:lang w:val="ro-RO"/>
        </w:rPr>
        <w:t xml:space="preserve">Clauze obligatorii </w:t>
      </w:r>
    </w:p>
    <w:p w:rsidR="00107EA4" w:rsidRPr="00B04A10" w:rsidRDefault="00107EA4" w:rsidP="00923608">
      <w:pPr>
        <w:pStyle w:val="Heading1"/>
        <w:shd w:val="pct10" w:color="auto" w:fill="FFFFFF"/>
        <w:spacing w:after="120"/>
        <w:rPr>
          <w:b w:val="0"/>
          <w:smallCaps/>
          <w:sz w:val="24"/>
          <w:szCs w:val="24"/>
          <w:lang w:val="ro-RO"/>
        </w:rPr>
      </w:pPr>
      <w:r w:rsidRPr="00B04A10">
        <w:rPr>
          <w:smallCaps/>
          <w:sz w:val="24"/>
          <w:szCs w:val="24"/>
          <w:lang w:val="ro-RO"/>
        </w:rPr>
        <w:t>CAP.3. OBIECTUL CONTRACTULUI</w:t>
      </w:r>
      <w:r w:rsidRPr="00B04A10">
        <w:rPr>
          <w:b w:val="0"/>
          <w:smallCaps/>
          <w:sz w:val="24"/>
          <w:szCs w:val="24"/>
          <w:lang w:val="ro-RO"/>
        </w:rPr>
        <w:t xml:space="preserve"> </w:t>
      </w:r>
    </w:p>
    <w:p w:rsidR="00107EA4" w:rsidRPr="00B04A10" w:rsidRDefault="00107EA4" w:rsidP="00D049C1">
      <w:pPr>
        <w:pStyle w:val="BodyText"/>
        <w:ind w:firstLine="720"/>
        <w:rPr>
          <w:sz w:val="24"/>
          <w:szCs w:val="24"/>
          <w:lang w:val="ro-RO"/>
        </w:rPr>
      </w:pPr>
      <w:r w:rsidRPr="00B04A10">
        <w:rPr>
          <w:sz w:val="24"/>
          <w:szCs w:val="24"/>
          <w:lang w:val="ro-RO"/>
        </w:rPr>
        <w:t xml:space="preserve">3.1. Obiectul contractului este execuţia de către prestator a serviciilor de reparaţii tip: </w:t>
      </w:r>
    </w:p>
    <w:p w:rsidR="00D049C1" w:rsidRPr="00B04A10" w:rsidRDefault="001F3F9D" w:rsidP="00D049C1">
      <w:pPr>
        <w:pStyle w:val="BodyText"/>
        <w:ind w:firstLine="720"/>
        <w:rPr>
          <w:sz w:val="24"/>
          <w:szCs w:val="24"/>
          <w:lang w:val="ro-RO"/>
        </w:rPr>
      </w:pPr>
      <w:r w:rsidRPr="00B04A10">
        <w:rPr>
          <w:sz w:val="24"/>
          <w:szCs w:val="24"/>
          <w:lang w:val="ro-RO"/>
        </w:rPr>
        <w:t>„</w:t>
      </w:r>
      <w:r w:rsidR="00557B52" w:rsidRPr="00B04A10">
        <w:rPr>
          <w:b/>
          <w:sz w:val="24"/>
          <w:szCs w:val="24"/>
          <w:lang w:val="ro-RO"/>
        </w:rPr>
        <w:t>Servicii de telefonie fix</w:t>
      </w:r>
      <w:r w:rsidRPr="00B04A10">
        <w:rPr>
          <w:b/>
          <w:sz w:val="24"/>
          <w:szCs w:val="24"/>
          <w:lang w:val="ro-RO"/>
        </w:rPr>
        <w:t>a pentru ELCEN</w:t>
      </w:r>
      <w:r w:rsidRPr="00B04A10">
        <w:rPr>
          <w:sz w:val="24"/>
          <w:szCs w:val="24"/>
          <w:lang w:val="ro-RO"/>
        </w:rPr>
        <w:t>”</w:t>
      </w:r>
      <w:r w:rsidR="00107EA4" w:rsidRPr="00B04A10">
        <w:rPr>
          <w:sz w:val="24"/>
          <w:szCs w:val="24"/>
          <w:lang w:val="ro-RO"/>
        </w:rPr>
        <w:t>,</w:t>
      </w:r>
      <w:r w:rsidR="00E06270" w:rsidRPr="00B04A10">
        <w:rPr>
          <w:sz w:val="24"/>
          <w:szCs w:val="24"/>
          <w:lang w:val="ro-RO"/>
        </w:rPr>
        <w:t xml:space="preserve"> cu o disponibilitate de 99,95%,</w:t>
      </w:r>
      <w:r w:rsidRPr="00B04A10">
        <w:rPr>
          <w:sz w:val="24"/>
          <w:szCs w:val="24"/>
          <w:lang w:val="ro-RO"/>
        </w:rPr>
        <w:t xml:space="preserve"> </w:t>
      </w:r>
      <w:r w:rsidR="00D049C1" w:rsidRPr="00B04A10">
        <w:rPr>
          <w:sz w:val="24"/>
          <w:szCs w:val="24"/>
          <w:lang w:val="ro-RO"/>
        </w:rPr>
        <w:t>în conformitate cu clauzele prevăzute in caietul de sarcini si in prezentul contract.</w:t>
      </w:r>
    </w:p>
    <w:p w:rsidR="00107EA4" w:rsidRPr="00B04A10" w:rsidRDefault="00107EA4" w:rsidP="00923608">
      <w:pPr>
        <w:pStyle w:val="BodyText"/>
        <w:rPr>
          <w:b/>
          <w:sz w:val="24"/>
          <w:szCs w:val="24"/>
          <w:lang w:val="ro-RO"/>
        </w:rPr>
      </w:pPr>
      <w:r w:rsidRPr="00B04A10">
        <w:rPr>
          <w:sz w:val="24"/>
          <w:szCs w:val="24"/>
          <w:lang w:val="ro-RO"/>
        </w:rPr>
        <w:t xml:space="preserve">           3.2. Realizarea serviciilor se face în regim de managementul calităţii, conform cerintelor caietului de sarcini</w:t>
      </w:r>
      <w:r w:rsidRPr="00B04A10">
        <w:rPr>
          <w:b/>
          <w:sz w:val="24"/>
          <w:szCs w:val="24"/>
          <w:lang w:val="ro-RO"/>
        </w:rPr>
        <w:t>.</w:t>
      </w:r>
    </w:p>
    <w:p w:rsidR="00D049C1" w:rsidRPr="00B04A10" w:rsidRDefault="00D049C1" w:rsidP="00D049C1">
      <w:pPr>
        <w:pStyle w:val="BodyText"/>
        <w:ind w:firstLine="720"/>
        <w:rPr>
          <w:color w:val="FF0000"/>
          <w:sz w:val="24"/>
          <w:szCs w:val="24"/>
          <w:lang w:val="ro-RO"/>
        </w:rPr>
      </w:pPr>
      <w:r w:rsidRPr="00B04A10">
        <w:rPr>
          <w:sz w:val="24"/>
          <w:szCs w:val="24"/>
          <w:lang w:val="ro-RO"/>
        </w:rPr>
        <w:t xml:space="preserve">Scopul contractului este </w:t>
      </w:r>
      <w:r w:rsidRPr="00B04A10">
        <w:rPr>
          <w:color w:val="000000"/>
          <w:sz w:val="24"/>
          <w:szCs w:val="24"/>
          <w:lang w:val="ro-RO"/>
        </w:rPr>
        <w:t xml:space="preserve">asigurarea </w:t>
      </w:r>
      <w:r w:rsidR="00B04A10" w:rsidRPr="00B04A10">
        <w:rPr>
          <w:color w:val="000000"/>
          <w:sz w:val="24"/>
          <w:szCs w:val="24"/>
          <w:lang w:val="ro-RO"/>
        </w:rPr>
        <w:t>comunicațiilor</w:t>
      </w:r>
      <w:r w:rsidR="00557B52" w:rsidRPr="00B04A10">
        <w:rPr>
          <w:color w:val="000000"/>
          <w:sz w:val="24"/>
          <w:szCs w:val="24"/>
          <w:lang w:val="ro-RO"/>
        </w:rPr>
        <w:t xml:space="preserve"> operative de voce </w:t>
      </w:r>
      <w:r w:rsidR="00B04A10">
        <w:rPr>
          <w:color w:val="000000"/>
          <w:sz w:val="24"/>
          <w:szCs w:val="24"/>
          <w:lang w:val="ro-RO"/>
        </w:rPr>
        <w:t>ș</w:t>
      </w:r>
      <w:r w:rsidR="00557B52" w:rsidRPr="00B04A10">
        <w:rPr>
          <w:color w:val="000000"/>
          <w:sz w:val="24"/>
          <w:szCs w:val="24"/>
          <w:lang w:val="ro-RO"/>
        </w:rPr>
        <w:t xml:space="preserve">i date (fax) </w:t>
      </w:r>
      <w:r w:rsidR="0061182C" w:rsidRPr="00B04A10">
        <w:rPr>
          <w:color w:val="000000"/>
          <w:sz w:val="24"/>
          <w:szCs w:val="24"/>
          <w:lang w:val="ro-RO"/>
        </w:rPr>
        <w:t xml:space="preserve">cu </w:t>
      </w:r>
      <w:r w:rsidRPr="00B04A10">
        <w:rPr>
          <w:color w:val="000000"/>
          <w:sz w:val="24"/>
          <w:szCs w:val="24"/>
          <w:lang w:val="ro-RO"/>
        </w:rPr>
        <w:t xml:space="preserve">reţelele fixe şi </w:t>
      </w:r>
      <w:r w:rsidR="00557B52" w:rsidRPr="00B04A10">
        <w:rPr>
          <w:sz w:val="24"/>
          <w:szCs w:val="24"/>
          <w:lang w:val="ro-RO"/>
        </w:rPr>
        <w:t>mobile</w:t>
      </w:r>
      <w:r w:rsidRPr="00B04A10">
        <w:rPr>
          <w:sz w:val="24"/>
          <w:szCs w:val="24"/>
          <w:lang w:val="ro-RO"/>
        </w:rPr>
        <w:t xml:space="preserve"> pentru cele 4 CTE-uri din Bucureşti ce aparţin </w:t>
      </w:r>
      <w:r w:rsidR="00B04A10" w:rsidRPr="00B04A10">
        <w:rPr>
          <w:sz w:val="24"/>
          <w:szCs w:val="24"/>
          <w:lang w:val="ro-RO"/>
        </w:rPr>
        <w:t>Societății</w:t>
      </w:r>
      <w:r w:rsidRPr="00B04A10">
        <w:rPr>
          <w:sz w:val="24"/>
          <w:szCs w:val="24"/>
          <w:lang w:val="ro-RO"/>
        </w:rPr>
        <w:t xml:space="preserve"> Electrocentrale Bucureşti S.A., Rampa de </w:t>
      </w:r>
      <w:r w:rsidR="00B04A10" w:rsidRPr="00B04A10">
        <w:rPr>
          <w:sz w:val="24"/>
          <w:szCs w:val="24"/>
          <w:lang w:val="ro-RO"/>
        </w:rPr>
        <w:t>păcură</w:t>
      </w:r>
      <w:r w:rsidRPr="00B04A10">
        <w:rPr>
          <w:sz w:val="24"/>
          <w:szCs w:val="24"/>
          <w:lang w:val="ro-RO"/>
        </w:rPr>
        <w:t xml:space="preserve"> Cotroceni </w:t>
      </w:r>
      <w:r w:rsidR="00B04A10">
        <w:rPr>
          <w:sz w:val="24"/>
          <w:szCs w:val="24"/>
          <w:lang w:val="ro-RO"/>
        </w:rPr>
        <w:t>ș</w:t>
      </w:r>
      <w:r w:rsidRPr="00B04A10">
        <w:rPr>
          <w:sz w:val="24"/>
          <w:szCs w:val="24"/>
          <w:lang w:val="ro-RO"/>
        </w:rPr>
        <w:t xml:space="preserve">i sediul administrativ aflat în locaţia Splaiul Independentei nr. 227, sector 6 </w:t>
      </w:r>
      <w:r w:rsidR="00B04A10" w:rsidRPr="00B04A10">
        <w:rPr>
          <w:sz w:val="24"/>
          <w:szCs w:val="24"/>
          <w:lang w:val="ro-RO"/>
        </w:rPr>
        <w:t>București</w:t>
      </w:r>
      <w:r w:rsidRPr="00B04A10">
        <w:rPr>
          <w:sz w:val="24"/>
          <w:szCs w:val="24"/>
          <w:lang w:val="ro-RO"/>
        </w:rPr>
        <w:t>.</w:t>
      </w:r>
    </w:p>
    <w:p w:rsidR="00107EA4" w:rsidRPr="00B04A10" w:rsidRDefault="00107EA4" w:rsidP="00923608">
      <w:pPr>
        <w:ind w:firstLine="720"/>
        <w:jc w:val="both"/>
        <w:rPr>
          <w:sz w:val="24"/>
          <w:szCs w:val="24"/>
          <w:lang w:val="ro-RO"/>
        </w:rPr>
      </w:pPr>
      <w:r w:rsidRPr="00B04A10">
        <w:rPr>
          <w:sz w:val="24"/>
          <w:szCs w:val="24"/>
          <w:lang w:val="ro-RO"/>
        </w:rPr>
        <w:t xml:space="preserve">3.3. </w:t>
      </w:r>
      <w:r w:rsidR="00D049C1" w:rsidRPr="00B04A10">
        <w:rPr>
          <w:sz w:val="24"/>
          <w:szCs w:val="24"/>
          <w:lang w:val="ro-RO"/>
        </w:rPr>
        <w:t>Anexa nr.1 cuprinzând l</w:t>
      </w:r>
      <w:r w:rsidR="0061182C" w:rsidRPr="00B04A10">
        <w:rPr>
          <w:sz w:val="24"/>
          <w:szCs w:val="24"/>
          <w:lang w:val="ro-RO"/>
        </w:rPr>
        <w:t>ista de cantităţi de servicii,</w:t>
      </w:r>
      <w:r w:rsidR="00D049C1" w:rsidRPr="00B04A10">
        <w:rPr>
          <w:sz w:val="24"/>
          <w:szCs w:val="24"/>
          <w:lang w:val="ro-RO"/>
        </w:rPr>
        <w:t xml:space="preserve"> anexa nr.2</w:t>
      </w:r>
      <w:r w:rsidR="00A2786B" w:rsidRPr="00B04A10">
        <w:rPr>
          <w:sz w:val="24"/>
          <w:szCs w:val="24"/>
          <w:lang w:val="ro-RO"/>
        </w:rPr>
        <w:t xml:space="preserve"> </w:t>
      </w:r>
      <w:r w:rsidR="00A2786B" w:rsidRPr="00B04A10">
        <w:rPr>
          <w:color w:val="000000"/>
          <w:sz w:val="24"/>
          <w:szCs w:val="24"/>
          <w:lang w:val="ro-RO"/>
        </w:rPr>
        <w:t xml:space="preserve">reprezentând Nota de informare privind prelucrarea datelor cu caracter personal ale persoanelor fizice </w:t>
      </w:r>
      <w:r w:rsidR="00B04A10" w:rsidRPr="00B04A10">
        <w:rPr>
          <w:color w:val="000000"/>
          <w:sz w:val="24"/>
          <w:szCs w:val="24"/>
          <w:lang w:val="ro-RO"/>
        </w:rPr>
        <w:t>aparținând</w:t>
      </w:r>
      <w:r w:rsidR="00A2786B" w:rsidRPr="00B04A10">
        <w:rPr>
          <w:color w:val="000000"/>
          <w:sz w:val="24"/>
          <w:szCs w:val="24"/>
          <w:lang w:val="ro-RO"/>
        </w:rPr>
        <w:t xml:space="preserve"> partenerilor contractuali ai </w:t>
      </w:r>
      <w:r w:rsidR="00B04A10" w:rsidRPr="00B04A10">
        <w:rPr>
          <w:color w:val="000000"/>
          <w:sz w:val="24"/>
          <w:szCs w:val="24"/>
          <w:lang w:val="ro-RO"/>
        </w:rPr>
        <w:t>Societății</w:t>
      </w:r>
      <w:r w:rsidR="00A2786B" w:rsidRPr="00B04A10">
        <w:rPr>
          <w:color w:val="000000"/>
          <w:sz w:val="24"/>
          <w:szCs w:val="24"/>
          <w:lang w:val="ro-RO"/>
        </w:rPr>
        <w:t xml:space="preserve"> Electrocentrale </w:t>
      </w:r>
      <w:r w:rsidR="00B04A10" w:rsidRPr="00B04A10">
        <w:rPr>
          <w:color w:val="000000"/>
          <w:sz w:val="24"/>
          <w:szCs w:val="24"/>
          <w:lang w:val="ro-RO"/>
        </w:rPr>
        <w:t>București</w:t>
      </w:r>
      <w:r w:rsidR="00A2786B" w:rsidRPr="00B04A10">
        <w:rPr>
          <w:color w:val="000000"/>
          <w:sz w:val="24"/>
          <w:szCs w:val="24"/>
          <w:lang w:val="ro-RO"/>
        </w:rPr>
        <w:t xml:space="preserve"> SA</w:t>
      </w:r>
      <w:r w:rsidR="00B04A10">
        <w:rPr>
          <w:color w:val="000000"/>
          <w:sz w:val="24"/>
          <w:szCs w:val="24"/>
          <w:lang w:val="ro-RO"/>
        </w:rPr>
        <w:t xml:space="preserve"> ș</w:t>
      </w:r>
      <w:r w:rsidR="00A2786B" w:rsidRPr="00B04A10">
        <w:rPr>
          <w:color w:val="000000"/>
          <w:sz w:val="24"/>
          <w:szCs w:val="24"/>
          <w:lang w:val="ro-RO"/>
        </w:rPr>
        <w:t>i anexa 3</w:t>
      </w:r>
      <w:r w:rsidR="00D049C1" w:rsidRPr="00B04A10">
        <w:rPr>
          <w:sz w:val="24"/>
          <w:szCs w:val="24"/>
          <w:lang w:val="ro-RO"/>
        </w:rPr>
        <w:t xml:space="preserve"> reprezentând convenţia privind delimitarea răspunderilor pe linie de securitate şi sănătate în muncă, situaţii de urgenţă şi protecţia mediului, fac parte integrantă din contract.</w:t>
      </w:r>
    </w:p>
    <w:p w:rsidR="00D049C1" w:rsidRPr="00B04A10" w:rsidRDefault="00D049C1" w:rsidP="00923608">
      <w:pPr>
        <w:ind w:firstLine="720"/>
        <w:jc w:val="both"/>
        <w:rPr>
          <w:color w:val="FF0000"/>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CAP.4. VALOAREA CONTRACTULUI</w:t>
      </w:r>
    </w:p>
    <w:p w:rsidR="00107EA4" w:rsidRPr="00B04A10" w:rsidRDefault="00107EA4" w:rsidP="00923608">
      <w:pPr>
        <w:pStyle w:val="BodyText"/>
        <w:ind w:firstLine="720"/>
        <w:rPr>
          <w:sz w:val="24"/>
          <w:szCs w:val="24"/>
          <w:lang w:val="ro-RO"/>
        </w:rPr>
      </w:pPr>
      <w:r w:rsidRPr="00B04A10">
        <w:rPr>
          <w:sz w:val="24"/>
          <w:szCs w:val="24"/>
          <w:lang w:val="ro-RO"/>
        </w:rPr>
        <w:t>4.1. Valoarea contractului, fără TVA, este de: _______________ lei (în cifre), _____________________________ lei (în litere).</w:t>
      </w:r>
    </w:p>
    <w:p w:rsidR="00107EA4" w:rsidRPr="00B04A10" w:rsidRDefault="00107EA4" w:rsidP="00923608">
      <w:pPr>
        <w:pStyle w:val="BodyText"/>
        <w:ind w:firstLine="720"/>
        <w:rPr>
          <w:sz w:val="24"/>
          <w:szCs w:val="24"/>
          <w:lang w:val="ro-RO"/>
        </w:rPr>
      </w:pPr>
      <w:r w:rsidRPr="00B04A10">
        <w:rPr>
          <w:sz w:val="24"/>
          <w:szCs w:val="24"/>
          <w:lang w:val="ro-RO"/>
        </w:rPr>
        <w:t>Beneficiarul va plati numai serviciile efectiv prestate si receptionate conform clauzelor prezentului contract.</w:t>
      </w:r>
    </w:p>
    <w:p w:rsidR="00107EA4" w:rsidRPr="00B04A10" w:rsidRDefault="00107EA4" w:rsidP="000F1FD8">
      <w:pPr>
        <w:ind w:firstLine="720"/>
        <w:jc w:val="both"/>
        <w:rPr>
          <w:sz w:val="24"/>
          <w:szCs w:val="24"/>
          <w:lang w:val="ro-RO"/>
        </w:rPr>
      </w:pPr>
      <w:r w:rsidRPr="00B04A10">
        <w:rPr>
          <w:sz w:val="24"/>
          <w:szCs w:val="24"/>
          <w:lang w:val="ro-RO"/>
        </w:rPr>
        <w:t xml:space="preserve">Cota de TVA valabila la data </w:t>
      </w:r>
      <w:r w:rsidR="00B04A10" w:rsidRPr="00B04A10">
        <w:rPr>
          <w:sz w:val="24"/>
          <w:szCs w:val="24"/>
          <w:lang w:val="ro-RO"/>
        </w:rPr>
        <w:t>facturării</w:t>
      </w:r>
      <w:r w:rsidRPr="00B04A10">
        <w:rPr>
          <w:sz w:val="24"/>
          <w:szCs w:val="24"/>
          <w:lang w:val="ro-RO"/>
        </w:rPr>
        <w:t xml:space="preserve"> se aplică asupra bazei de impozitare.</w:t>
      </w:r>
    </w:p>
    <w:p w:rsidR="00107EA4" w:rsidRPr="00B04A10" w:rsidRDefault="00107EA4" w:rsidP="00923608">
      <w:pPr>
        <w:pStyle w:val="BodyText"/>
        <w:rPr>
          <w:sz w:val="24"/>
          <w:szCs w:val="24"/>
          <w:lang w:val="ro-RO"/>
        </w:rPr>
      </w:pPr>
      <w:r w:rsidRPr="00B04A10">
        <w:rPr>
          <w:sz w:val="24"/>
          <w:szCs w:val="24"/>
          <w:lang w:val="ro-RO"/>
        </w:rPr>
        <w:tab/>
        <w:t>Preţurile unitare menţionate în anexa nr. 1 la contract sunt fixe şi nemodificabile pe toată durata derulării contractului.</w:t>
      </w:r>
    </w:p>
    <w:p w:rsidR="00107EA4" w:rsidRPr="00B04A10" w:rsidRDefault="00107EA4" w:rsidP="00923608">
      <w:pPr>
        <w:pStyle w:val="BodyText"/>
        <w:rPr>
          <w:sz w:val="24"/>
          <w:szCs w:val="24"/>
          <w:lang w:val="ro-RO"/>
        </w:rPr>
      </w:pPr>
      <w:r w:rsidRPr="00B04A10">
        <w:rPr>
          <w:iCs/>
          <w:color w:val="000000"/>
          <w:sz w:val="24"/>
          <w:szCs w:val="24"/>
          <w:lang w:val="ro-RO"/>
        </w:rPr>
        <w:t xml:space="preserve">            În valoarea serviciului vor fi incluse toate cheltuielile ce determină preţul unitar al acestora, inclusiv taxe, impozite, transport, manipulare, instalare, echipamente, materiale auxiliare etc.</w:t>
      </w:r>
    </w:p>
    <w:p w:rsidR="00107EA4" w:rsidRPr="00B04A10" w:rsidRDefault="00107EA4" w:rsidP="00923608">
      <w:pPr>
        <w:pStyle w:val="BodyText"/>
        <w:ind w:firstLine="720"/>
        <w:rPr>
          <w:sz w:val="24"/>
          <w:szCs w:val="24"/>
          <w:lang w:val="ro-RO"/>
        </w:rPr>
      </w:pPr>
      <w:r w:rsidRPr="00B04A10">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w:t>
      </w:r>
      <w:r w:rsidR="00405B3E" w:rsidRPr="00B04A10">
        <w:rPr>
          <w:sz w:val="24"/>
          <w:szCs w:val="24"/>
          <w:lang w:val="ro-RO"/>
        </w:rPr>
        <w:t>estora.</w:t>
      </w:r>
      <w:r w:rsidRPr="00B04A10">
        <w:rPr>
          <w:sz w:val="24"/>
          <w:szCs w:val="24"/>
          <w:lang w:val="ro-RO"/>
        </w:rPr>
        <w:t xml:space="preserve"> Prestatorul este singurul răspunzător de modul în care a negociat preţurile cu prestatorii săi de materiale, echipamente, piese de schimb, utilaje etc. şi de normele de consum folosite la stabilirea preţurilor unitare menţionate în anexa nr.1 la contract.</w:t>
      </w:r>
    </w:p>
    <w:p w:rsidR="00107EA4" w:rsidRPr="00B04A10" w:rsidRDefault="00107EA4" w:rsidP="00923608">
      <w:pPr>
        <w:pStyle w:val="BodyText"/>
        <w:rPr>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CAP.5. DU</w:t>
      </w:r>
      <w:r w:rsidR="00192EDB" w:rsidRPr="00B04A10">
        <w:rPr>
          <w:smallCaps/>
          <w:sz w:val="24"/>
          <w:szCs w:val="24"/>
          <w:lang w:val="ro-RO"/>
        </w:rPr>
        <w:t xml:space="preserve">RATA </w:t>
      </w:r>
      <w:r w:rsidR="00E06270" w:rsidRPr="00B04A10">
        <w:rPr>
          <w:smallCaps/>
          <w:sz w:val="24"/>
          <w:szCs w:val="24"/>
          <w:lang w:val="ro-RO"/>
        </w:rPr>
        <w:t>CONTRACTULUI; TERMENE</w:t>
      </w:r>
    </w:p>
    <w:p w:rsidR="00E06270" w:rsidRPr="00B04A10" w:rsidRDefault="00107EA4" w:rsidP="00E06270">
      <w:pPr>
        <w:pStyle w:val="BodyText"/>
        <w:ind w:firstLine="720"/>
        <w:rPr>
          <w:sz w:val="24"/>
          <w:szCs w:val="24"/>
          <w:lang w:val="ro-RO"/>
        </w:rPr>
      </w:pPr>
      <w:r w:rsidRPr="00B04A10">
        <w:rPr>
          <w:sz w:val="24"/>
          <w:szCs w:val="24"/>
          <w:lang w:val="ro-RO"/>
        </w:rPr>
        <w:t xml:space="preserve">5.1. Durata </w:t>
      </w:r>
      <w:r w:rsidR="00E06270" w:rsidRPr="00B04A10">
        <w:rPr>
          <w:sz w:val="24"/>
          <w:szCs w:val="24"/>
          <w:lang w:val="ro-RO"/>
        </w:rPr>
        <w:t xml:space="preserve">contractului </w:t>
      </w:r>
      <w:r w:rsidRPr="00B04A10">
        <w:rPr>
          <w:sz w:val="24"/>
          <w:szCs w:val="24"/>
          <w:lang w:val="ro-RO"/>
        </w:rPr>
        <w:t xml:space="preserve">este de </w:t>
      </w:r>
      <w:r w:rsidR="00D049C1" w:rsidRPr="00B04A10">
        <w:rPr>
          <w:b/>
          <w:sz w:val="24"/>
          <w:szCs w:val="24"/>
          <w:lang w:val="ro-RO"/>
        </w:rPr>
        <w:t>365</w:t>
      </w:r>
      <w:r w:rsidRPr="00B04A10">
        <w:rPr>
          <w:b/>
          <w:sz w:val="24"/>
          <w:szCs w:val="24"/>
          <w:lang w:val="ro-RO"/>
        </w:rPr>
        <w:t xml:space="preserve"> zile calendaristice</w:t>
      </w:r>
      <w:r w:rsidR="00D049C1" w:rsidRPr="00B04A10">
        <w:rPr>
          <w:sz w:val="24"/>
          <w:szCs w:val="24"/>
          <w:lang w:val="ro-RO"/>
        </w:rPr>
        <w:t xml:space="preserve"> de la data </w:t>
      </w:r>
      <w:r w:rsidR="00B04A10" w:rsidRPr="00B04A10">
        <w:rPr>
          <w:sz w:val="24"/>
          <w:szCs w:val="24"/>
          <w:lang w:val="ro-RO"/>
        </w:rPr>
        <w:t>perfectării</w:t>
      </w:r>
      <w:r w:rsidR="00E06270" w:rsidRPr="00B04A10">
        <w:rPr>
          <w:sz w:val="24"/>
          <w:szCs w:val="24"/>
          <w:lang w:val="ro-RO"/>
        </w:rPr>
        <w:t xml:space="preserve"> acestuia</w:t>
      </w:r>
      <w:r w:rsidR="00D049C1" w:rsidRPr="00B04A10">
        <w:rPr>
          <w:sz w:val="24"/>
          <w:szCs w:val="24"/>
          <w:lang w:val="ro-RO"/>
        </w:rPr>
        <w:t>.</w:t>
      </w:r>
    </w:p>
    <w:p w:rsidR="00E06270" w:rsidRPr="00B04A10" w:rsidRDefault="00E06270" w:rsidP="00E06270">
      <w:pPr>
        <w:pStyle w:val="BodyText"/>
        <w:ind w:firstLine="720"/>
        <w:rPr>
          <w:sz w:val="24"/>
          <w:szCs w:val="24"/>
          <w:lang w:val="ro-RO"/>
        </w:rPr>
      </w:pPr>
      <w:r w:rsidRPr="00B04A10">
        <w:rPr>
          <w:sz w:val="24"/>
          <w:szCs w:val="24"/>
          <w:lang w:val="ro-RO"/>
        </w:rPr>
        <w:t>Prestatorul va efectua lucrările necesare în instalațiile de telecomunicații ale ELCEN şi probele de funcționare astfel încât serviciile de telefonie să fie operațional</w:t>
      </w:r>
      <w:r w:rsidR="00622222" w:rsidRPr="00B04A10">
        <w:rPr>
          <w:sz w:val="24"/>
          <w:szCs w:val="24"/>
          <w:lang w:val="ro-RO"/>
        </w:rPr>
        <w:t>e începând cu data de 06.11.2019</w:t>
      </w:r>
      <w:r w:rsidRPr="00B04A10">
        <w:rPr>
          <w:sz w:val="24"/>
          <w:szCs w:val="24"/>
          <w:lang w:val="ro-RO"/>
        </w:rPr>
        <w:t>.</w:t>
      </w:r>
    </w:p>
    <w:p w:rsidR="00107EA4" w:rsidRPr="00B04A10" w:rsidRDefault="00107EA4" w:rsidP="00C059C8">
      <w:pPr>
        <w:pStyle w:val="BodyText"/>
        <w:ind w:firstLine="720"/>
        <w:rPr>
          <w:sz w:val="24"/>
          <w:szCs w:val="24"/>
          <w:lang w:val="ro-RO"/>
        </w:rPr>
      </w:pPr>
      <w:r w:rsidRPr="00B04A10">
        <w:rPr>
          <w:sz w:val="24"/>
          <w:szCs w:val="24"/>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w:t>
      </w:r>
      <w:r w:rsidR="00B04A10" w:rsidRPr="00B04A10">
        <w:rPr>
          <w:sz w:val="24"/>
          <w:szCs w:val="24"/>
          <w:lang w:val="ro-RO"/>
        </w:rPr>
        <w:t>lucrătoare</w:t>
      </w:r>
      <w:r w:rsidRPr="00B04A10">
        <w:rPr>
          <w:sz w:val="24"/>
          <w:szCs w:val="24"/>
          <w:lang w:val="ro-RO"/>
        </w:rPr>
        <w:t xml:space="preserve"> de la data perfectării contractului, achizitorul va considera contractul rezolvit de plin drept, cu notificare prealabilă.</w:t>
      </w:r>
    </w:p>
    <w:p w:rsidR="00D049C1" w:rsidRPr="00B04A10" w:rsidRDefault="00D049C1" w:rsidP="00D049C1">
      <w:pPr>
        <w:pStyle w:val="BodyText"/>
        <w:ind w:firstLine="720"/>
        <w:rPr>
          <w:sz w:val="24"/>
          <w:szCs w:val="24"/>
          <w:lang w:val="ro-RO"/>
        </w:rPr>
      </w:pPr>
      <w:r w:rsidRPr="00B04A10">
        <w:rPr>
          <w:sz w:val="24"/>
          <w:szCs w:val="24"/>
          <w:lang w:val="ro-RO"/>
        </w:rPr>
        <w:lastRenderedPageBreak/>
        <w:t>Dacă în termen de 3 zile de la data notificat</w:t>
      </w:r>
      <w:r w:rsidR="00624446">
        <w:rPr>
          <w:sz w:val="24"/>
          <w:szCs w:val="24"/>
          <w:lang w:val="ro-RO"/>
        </w:rPr>
        <w:t>ă</w:t>
      </w:r>
      <w:r w:rsidRPr="00B04A10">
        <w:rPr>
          <w:sz w:val="24"/>
          <w:szCs w:val="24"/>
          <w:lang w:val="ro-RO"/>
        </w:rPr>
        <w:t xml:space="preserve"> de </w:t>
      </w:r>
      <w:r w:rsidR="00B04A10" w:rsidRPr="00B04A10">
        <w:rPr>
          <w:sz w:val="24"/>
          <w:szCs w:val="24"/>
          <w:lang w:val="ro-RO"/>
        </w:rPr>
        <w:t>către</w:t>
      </w:r>
      <w:r w:rsidRPr="00B04A10">
        <w:rPr>
          <w:sz w:val="24"/>
          <w:szCs w:val="24"/>
          <w:lang w:val="ro-RO"/>
        </w:rPr>
        <w:t xml:space="preserve"> achizitor pentru predarea frontului de lucru prestatorul nu s-a prezentat pentru începerea serviciilor (preluarea frontului de lucru), contractul se consideră nul de la sine.</w:t>
      </w:r>
    </w:p>
    <w:p w:rsidR="00D049C1" w:rsidRPr="00B04A10" w:rsidRDefault="00107EA4" w:rsidP="00D049C1">
      <w:pPr>
        <w:pStyle w:val="BodyText"/>
        <w:ind w:firstLine="720"/>
        <w:rPr>
          <w:sz w:val="24"/>
          <w:szCs w:val="24"/>
          <w:lang w:val="ro-RO"/>
        </w:rPr>
      </w:pPr>
      <w:r w:rsidRPr="00B04A10">
        <w:rPr>
          <w:color w:val="000000" w:themeColor="text1"/>
          <w:sz w:val="24"/>
          <w:szCs w:val="24"/>
          <w:lang w:val="ro-RO"/>
        </w:rPr>
        <w:t>5.3.</w:t>
      </w:r>
      <w:r w:rsidRPr="00B04A10">
        <w:rPr>
          <w:color w:val="FF0000"/>
          <w:sz w:val="24"/>
          <w:szCs w:val="24"/>
          <w:lang w:val="ro-RO"/>
        </w:rPr>
        <w:t xml:space="preserve"> </w:t>
      </w:r>
      <w:r w:rsidR="00D049C1" w:rsidRPr="00B04A10">
        <w:rPr>
          <w:sz w:val="24"/>
          <w:szCs w:val="24"/>
          <w:lang w:val="ro-RO"/>
        </w:rPr>
        <w:t xml:space="preserve">Orice decalare de termen solicitată de achizitor sau prestator, se face pe baza unui act adiţional la contract, excepţii făcând situaţia menţionată la art. 5.4, caz în care nu se acceptă decalarea, orice întârziere fiind penalizată conform prevederilor </w:t>
      </w:r>
      <w:r w:rsidR="00D049C1" w:rsidRPr="00B04A10">
        <w:rPr>
          <w:color w:val="000000" w:themeColor="text1"/>
          <w:sz w:val="24"/>
          <w:szCs w:val="24"/>
          <w:lang w:val="ro-RO"/>
        </w:rPr>
        <w:t>cap.1</w:t>
      </w:r>
      <w:r w:rsidR="002E77D1" w:rsidRPr="00B04A10">
        <w:rPr>
          <w:color w:val="000000" w:themeColor="text1"/>
          <w:sz w:val="24"/>
          <w:szCs w:val="24"/>
          <w:lang w:val="ro-RO"/>
        </w:rPr>
        <w:t>4</w:t>
      </w:r>
      <w:r w:rsidR="00D049C1" w:rsidRPr="00B04A10">
        <w:rPr>
          <w:color w:val="000000" w:themeColor="text1"/>
          <w:sz w:val="24"/>
          <w:szCs w:val="24"/>
          <w:lang w:val="ro-RO"/>
        </w:rPr>
        <w:t>.</w:t>
      </w:r>
    </w:p>
    <w:p w:rsidR="00107EA4" w:rsidRPr="00B04A10" w:rsidRDefault="00107EA4" w:rsidP="00D049C1">
      <w:pPr>
        <w:pStyle w:val="BodyText"/>
        <w:ind w:firstLine="720"/>
        <w:rPr>
          <w:color w:val="000000" w:themeColor="text1"/>
          <w:sz w:val="24"/>
          <w:szCs w:val="24"/>
          <w:lang w:val="ro-RO"/>
        </w:rPr>
      </w:pPr>
      <w:r w:rsidRPr="00B04A10">
        <w:rPr>
          <w:color w:val="000000" w:themeColor="text1"/>
          <w:sz w:val="24"/>
          <w:szCs w:val="24"/>
          <w:lang w:val="ro-RO"/>
        </w:rPr>
        <w:t>5.4. Orice decalare de termen solicitată de achizitor sau prestator, se face pe baza unui act adiţional la contract, excepţii făcând situaţia menţionată la art.</w:t>
      </w:r>
      <w:r w:rsidR="00D049C1" w:rsidRPr="00B04A10">
        <w:rPr>
          <w:color w:val="000000" w:themeColor="text1"/>
          <w:sz w:val="24"/>
          <w:szCs w:val="24"/>
          <w:lang w:val="ro-RO"/>
        </w:rPr>
        <w:t xml:space="preserve"> </w:t>
      </w:r>
      <w:r w:rsidRPr="00B04A10">
        <w:rPr>
          <w:color w:val="000000" w:themeColor="text1"/>
          <w:sz w:val="24"/>
          <w:szCs w:val="24"/>
          <w:lang w:val="ro-RO"/>
        </w:rPr>
        <w:t xml:space="preserve">5.5, caz în care nu se acceptă decalarea, orice întârziere fiind penalizată conform prevederilor cap.14 </w:t>
      </w:r>
      <w:r w:rsidR="00624446">
        <w:rPr>
          <w:color w:val="000000" w:themeColor="text1"/>
          <w:sz w:val="24"/>
          <w:szCs w:val="24"/>
          <w:lang w:val="ro-RO"/>
        </w:rPr>
        <w:t>ș</w:t>
      </w:r>
      <w:r w:rsidRPr="00B04A10">
        <w:rPr>
          <w:color w:val="000000" w:themeColor="text1"/>
          <w:sz w:val="24"/>
          <w:szCs w:val="24"/>
          <w:lang w:val="ro-RO"/>
        </w:rPr>
        <w:t xml:space="preserve">i situatiile de </w:t>
      </w:r>
      <w:r w:rsidR="00624446" w:rsidRPr="00B04A10">
        <w:rPr>
          <w:color w:val="000000" w:themeColor="text1"/>
          <w:sz w:val="24"/>
          <w:szCs w:val="24"/>
          <w:lang w:val="ro-RO"/>
        </w:rPr>
        <w:t>întreruperi</w:t>
      </w:r>
      <w:r w:rsidRPr="00B04A10">
        <w:rPr>
          <w:color w:val="000000" w:themeColor="text1"/>
          <w:sz w:val="24"/>
          <w:szCs w:val="24"/>
          <w:lang w:val="ro-RO"/>
        </w:rPr>
        <w:t xml:space="preserve"> </w:t>
      </w:r>
      <w:r w:rsidR="00624446" w:rsidRPr="00B04A10">
        <w:rPr>
          <w:color w:val="000000" w:themeColor="text1"/>
          <w:sz w:val="24"/>
          <w:szCs w:val="24"/>
          <w:lang w:val="ro-RO"/>
        </w:rPr>
        <w:t>menționate</w:t>
      </w:r>
      <w:r w:rsidRPr="00B04A10">
        <w:rPr>
          <w:color w:val="000000" w:themeColor="text1"/>
          <w:sz w:val="24"/>
          <w:szCs w:val="24"/>
          <w:lang w:val="ro-RO"/>
        </w:rPr>
        <w:t xml:space="preserve"> la articolul 19.3.</w:t>
      </w:r>
    </w:p>
    <w:p w:rsidR="00107EA4" w:rsidRPr="00B04A10" w:rsidRDefault="00107EA4" w:rsidP="00C059C8">
      <w:pPr>
        <w:ind w:firstLine="720"/>
        <w:jc w:val="both"/>
        <w:rPr>
          <w:sz w:val="24"/>
          <w:szCs w:val="24"/>
          <w:lang w:val="ro-RO"/>
        </w:rPr>
      </w:pPr>
      <w:r w:rsidRPr="00B04A10">
        <w:rPr>
          <w:color w:val="000000" w:themeColor="text1"/>
          <w:sz w:val="24"/>
          <w:szCs w:val="24"/>
          <w:lang w:val="ro-RO"/>
        </w:rPr>
        <w:t xml:space="preserve">5.5. Prestatorul este singurul răspunzător de modul în care a negociat termenul de prestare a serviciilor cu subcontractanţii </w:t>
      </w:r>
      <w:r w:rsidRPr="00B04A10">
        <w:rPr>
          <w:sz w:val="24"/>
          <w:szCs w:val="24"/>
          <w:lang w:val="ro-RO"/>
        </w:rPr>
        <w:t>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Pr="00B04A10" w:rsidRDefault="00AE2CB5" w:rsidP="00AE2CB5">
      <w:pPr>
        <w:pStyle w:val="BodyText"/>
        <w:ind w:firstLine="720"/>
        <w:rPr>
          <w:sz w:val="24"/>
          <w:szCs w:val="24"/>
          <w:lang w:val="ro-RO"/>
        </w:rPr>
      </w:pPr>
      <w:r w:rsidRPr="00B04A10">
        <w:rPr>
          <w:sz w:val="24"/>
          <w:szCs w:val="24"/>
          <w:lang w:val="ro-RO"/>
        </w:rPr>
        <w:t xml:space="preserve">5.6. Contractul se consideră finalizat după prestarea </w:t>
      </w:r>
      <w:r w:rsidR="00624446">
        <w:rPr>
          <w:sz w:val="24"/>
          <w:szCs w:val="24"/>
          <w:lang w:val="ro-RO"/>
        </w:rPr>
        <w:t>ș</w:t>
      </w:r>
      <w:r w:rsidRPr="00B04A10">
        <w:rPr>
          <w:sz w:val="24"/>
          <w:szCs w:val="24"/>
          <w:lang w:val="ro-RO"/>
        </w:rPr>
        <w:t>i receptia serviciilor şi expirarea perioadei de garanţie tehnica.</w:t>
      </w:r>
    </w:p>
    <w:p w:rsidR="00107EA4" w:rsidRPr="00B04A10" w:rsidRDefault="00107EA4" w:rsidP="00923608">
      <w:pPr>
        <w:ind w:firstLine="720"/>
        <w:jc w:val="both"/>
        <w:rPr>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CAP.6. DOCUMENTELE CONTRACTULUI ŞI PROCEDURA DE ATRIBUIRE</w:t>
      </w:r>
    </w:p>
    <w:p w:rsidR="00107EA4" w:rsidRPr="00B04A10" w:rsidRDefault="00107EA4" w:rsidP="00923608">
      <w:pPr>
        <w:pStyle w:val="BodyText"/>
        <w:rPr>
          <w:sz w:val="24"/>
          <w:szCs w:val="24"/>
          <w:lang w:val="ro-RO"/>
        </w:rPr>
      </w:pPr>
      <w:r w:rsidRPr="00B04A10">
        <w:rPr>
          <w:sz w:val="24"/>
          <w:szCs w:val="24"/>
          <w:lang w:val="ro-RO"/>
        </w:rPr>
        <w:tab/>
        <w:t>6.1. Documentele prezentului contract sunt:</w:t>
      </w:r>
    </w:p>
    <w:p w:rsidR="00107EA4" w:rsidRPr="00B04A10" w:rsidRDefault="00107EA4" w:rsidP="00923608">
      <w:pPr>
        <w:pStyle w:val="BodyText"/>
        <w:numPr>
          <w:ilvl w:val="0"/>
          <w:numId w:val="2"/>
        </w:numPr>
        <w:rPr>
          <w:sz w:val="24"/>
          <w:szCs w:val="24"/>
          <w:lang w:val="ro-RO"/>
        </w:rPr>
      </w:pPr>
      <w:r w:rsidRPr="00B04A10">
        <w:rPr>
          <w:sz w:val="24"/>
          <w:szCs w:val="24"/>
          <w:lang w:val="ro-RO"/>
        </w:rPr>
        <w:t>contractul propriu-zis;</w:t>
      </w:r>
    </w:p>
    <w:p w:rsidR="00107EA4" w:rsidRPr="00B04A10" w:rsidRDefault="00107EA4" w:rsidP="00923608">
      <w:pPr>
        <w:pStyle w:val="BodyText"/>
        <w:numPr>
          <w:ilvl w:val="0"/>
          <w:numId w:val="2"/>
        </w:numPr>
        <w:tabs>
          <w:tab w:val="left" w:pos="360"/>
        </w:tabs>
        <w:suppressAutoHyphens/>
        <w:rPr>
          <w:bCs/>
          <w:sz w:val="24"/>
          <w:szCs w:val="24"/>
          <w:lang w:val="ro-RO"/>
        </w:rPr>
      </w:pPr>
      <w:r w:rsidRPr="00B04A10">
        <w:rPr>
          <w:bCs/>
          <w:sz w:val="24"/>
          <w:szCs w:val="24"/>
          <w:lang w:val="ro-RO"/>
        </w:rPr>
        <w:t>propunerea tehnică şi financiară prezentată de prestator;</w:t>
      </w:r>
    </w:p>
    <w:p w:rsidR="00107EA4" w:rsidRPr="00B04A10" w:rsidRDefault="00107EA4" w:rsidP="00923608">
      <w:pPr>
        <w:pStyle w:val="BodyText"/>
        <w:numPr>
          <w:ilvl w:val="0"/>
          <w:numId w:val="2"/>
        </w:numPr>
        <w:rPr>
          <w:sz w:val="24"/>
          <w:szCs w:val="24"/>
          <w:lang w:val="ro-RO"/>
        </w:rPr>
      </w:pPr>
      <w:r w:rsidRPr="00B04A10">
        <w:rPr>
          <w:sz w:val="24"/>
          <w:szCs w:val="24"/>
          <w:lang w:val="ro-RO"/>
        </w:rPr>
        <w:t>caietul de sarcini;</w:t>
      </w:r>
    </w:p>
    <w:p w:rsidR="00107EA4" w:rsidRPr="00B04A10" w:rsidRDefault="00107EA4" w:rsidP="00923608">
      <w:pPr>
        <w:pStyle w:val="BodyText"/>
        <w:numPr>
          <w:ilvl w:val="0"/>
          <w:numId w:val="2"/>
        </w:numPr>
        <w:rPr>
          <w:sz w:val="24"/>
          <w:szCs w:val="24"/>
          <w:lang w:val="ro-RO"/>
        </w:rPr>
      </w:pPr>
      <w:r w:rsidRPr="00B04A10">
        <w:rPr>
          <w:sz w:val="24"/>
          <w:szCs w:val="24"/>
          <w:lang w:val="ro-RO"/>
        </w:rPr>
        <w:t>lista cuprinzând subcontractanţii, cu datele de recunoaştere a acestora, precum şi contractele încheiate cu aceştia, dacă este cazul;</w:t>
      </w:r>
    </w:p>
    <w:p w:rsidR="00107EA4" w:rsidRPr="00B04A10" w:rsidRDefault="00107EA4" w:rsidP="00923608">
      <w:pPr>
        <w:pStyle w:val="BodyText"/>
        <w:numPr>
          <w:ilvl w:val="0"/>
          <w:numId w:val="2"/>
        </w:numPr>
        <w:rPr>
          <w:sz w:val="24"/>
          <w:szCs w:val="24"/>
          <w:lang w:val="ro-RO"/>
        </w:rPr>
      </w:pPr>
      <w:r w:rsidRPr="00B04A10">
        <w:rPr>
          <w:sz w:val="24"/>
          <w:szCs w:val="24"/>
          <w:lang w:val="ro-RO"/>
        </w:rPr>
        <w:t>anexele menţionate în textul contractului;</w:t>
      </w:r>
    </w:p>
    <w:p w:rsidR="00107EA4" w:rsidRPr="00B04A10" w:rsidRDefault="00107EA4" w:rsidP="00923608">
      <w:pPr>
        <w:pStyle w:val="BodyText"/>
        <w:numPr>
          <w:ilvl w:val="0"/>
          <w:numId w:val="2"/>
        </w:numPr>
        <w:rPr>
          <w:sz w:val="24"/>
          <w:szCs w:val="24"/>
          <w:lang w:val="ro-RO"/>
        </w:rPr>
      </w:pPr>
      <w:r w:rsidRPr="00B04A10">
        <w:rPr>
          <w:sz w:val="24"/>
          <w:szCs w:val="24"/>
          <w:lang w:val="ro-RO"/>
        </w:rPr>
        <w:t>eventualele acte adiţionale la contract.</w:t>
      </w:r>
    </w:p>
    <w:p w:rsidR="00107EA4" w:rsidRPr="00B04A10" w:rsidRDefault="00107EA4" w:rsidP="00923608">
      <w:pPr>
        <w:pStyle w:val="BodyText"/>
        <w:ind w:firstLine="720"/>
        <w:rPr>
          <w:sz w:val="24"/>
          <w:szCs w:val="24"/>
          <w:lang w:val="ro-RO"/>
        </w:rPr>
      </w:pPr>
      <w:r w:rsidRPr="00B04A10">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B04A10" w:rsidRDefault="00107EA4" w:rsidP="00D049C1">
      <w:pPr>
        <w:pStyle w:val="BodyText"/>
        <w:ind w:firstLine="720"/>
        <w:rPr>
          <w:color w:val="FF0000"/>
          <w:sz w:val="24"/>
          <w:szCs w:val="24"/>
          <w:lang w:val="ro-RO"/>
        </w:rPr>
      </w:pPr>
      <w:r w:rsidRPr="00B04A10">
        <w:rPr>
          <w:sz w:val="24"/>
          <w:szCs w:val="24"/>
          <w:lang w:val="ro-RO"/>
        </w:rPr>
        <w:t xml:space="preserve">6.3. Achizitorul a atribuit prezentul contract prestatorului la data de ________________, pe baza </w:t>
      </w:r>
      <w:r w:rsidRPr="00B04A10">
        <w:rPr>
          <w:color w:val="000000" w:themeColor="text1"/>
          <w:sz w:val="24"/>
          <w:szCs w:val="24"/>
          <w:lang w:val="ro-RO"/>
        </w:rPr>
        <w:t xml:space="preserve">procedurii </w:t>
      </w:r>
      <w:r w:rsidR="00624446" w:rsidRPr="00B04A10">
        <w:rPr>
          <w:color w:val="000000" w:themeColor="text1"/>
          <w:sz w:val="24"/>
          <w:szCs w:val="24"/>
          <w:lang w:val="ro-RO"/>
        </w:rPr>
        <w:t>achiziție</w:t>
      </w:r>
      <w:r w:rsidR="00D049C1" w:rsidRPr="00B04A10">
        <w:rPr>
          <w:color w:val="000000" w:themeColor="text1"/>
          <w:sz w:val="24"/>
          <w:szCs w:val="24"/>
          <w:lang w:val="ro-RO"/>
        </w:rPr>
        <w:t xml:space="preserve"> direct</w:t>
      </w:r>
      <w:r w:rsidR="00624446">
        <w:rPr>
          <w:color w:val="000000" w:themeColor="text1"/>
          <w:sz w:val="24"/>
          <w:szCs w:val="24"/>
          <w:lang w:val="ro-RO"/>
        </w:rPr>
        <w:t>ă</w:t>
      </w:r>
      <w:r w:rsidR="00537AD3" w:rsidRPr="00B04A10">
        <w:rPr>
          <w:color w:val="000000" w:themeColor="text1"/>
          <w:sz w:val="24"/>
          <w:szCs w:val="24"/>
          <w:lang w:val="ro-RO"/>
        </w:rPr>
        <w:t>.</w:t>
      </w:r>
    </w:p>
    <w:p w:rsidR="00107EA4" w:rsidRPr="00B04A10" w:rsidRDefault="00107EA4" w:rsidP="000F1FD8">
      <w:pPr>
        <w:pStyle w:val="BodyText"/>
        <w:ind w:firstLine="720"/>
        <w:rPr>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 7. CARACTERUL CONFIDENŢIAL AL CONTRACTULUI</w:t>
      </w:r>
    </w:p>
    <w:p w:rsidR="00107EA4" w:rsidRPr="00B04A10" w:rsidRDefault="00107EA4" w:rsidP="00923608">
      <w:pPr>
        <w:jc w:val="both"/>
        <w:rPr>
          <w:sz w:val="24"/>
          <w:szCs w:val="24"/>
          <w:lang w:val="ro-RO"/>
        </w:rPr>
      </w:pPr>
      <w:r w:rsidRPr="00B04A10">
        <w:rPr>
          <w:sz w:val="24"/>
          <w:szCs w:val="24"/>
          <w:lang w:val="ro-RO"/>
        </w:rPr>
        <w:tab/>
        <w:t>7.1. A –   O parte contractantă nu are dreptul, fără acordul scris al celeilalte părţi:</w:t>
      </w:r>
    </w:p>
    <w:p w:rsidR="00107EA4" w:rsidRPr="00B04A10" w:rsidRDefault="00107EA4" w:rsidP="00923608">
      <w:pPr>
        <w:jc w:val="both"/>
        <w:rPr>
          <w:sz w:val="24"/>
          <w:szCs w:val="24"/>
          <w:lang w:val="ro-RO"/>
        </w:rPr>
      </w:pPr>
      <w:r w:rsidRPr="00B04A10">
        <w:rPr>
          <w:sz w:val="24"/>
          <w:szCs w:val="24"/>
          <w:lang w:val="ro-RO"/>
        </w:rPr>
        <w:tab/>
        <w:t>a) de a face cunoscut contractul sau orice prevedere a acestuia unei terţe părţi, în afara acelor persoane implicate în îndeplinirea contractului;</w:t>
      </w:r>
    </w:p>
    <w:p w:rsidR="00107EA4" w:rsidRPr="00B04A10" w:rsidRDefault="00107EA4" w:rsidP="00923608">
      <w:pPr>
        <w:ind w:firstLine="720"/>
        <w:jc w:val="both"/>
        <w:rPr>
          <w:sz w:val="24"/>
          <w:szCs w:val="24"/>
          <w:lang w:val="ro-RO"/>
        </w:rPr>
      </w:pPr>
      <w:r w:rsidRPr="00B04A10">
        <w:rPr>
          <w:sz w:val="24"/>
          <w:szCs w:val="24"/>
          <w:lang w:val="ro-RO"/>
        </w:rPr>
        <w:t>b) de a utiliza informaţiile şi documentele obţinute sau la care are acces în perioada de derulare a contractului, în alt scop decât acela de a-şi îndeplini obligaţiile contractuale.</w:t>
      </w:r>
    </w:p>
    <w:p w:rsidR="00107EA4" w:rsidRPr="00B04A10" w:rsidRDefault="00107EA4" w:rsidP="00923608">
      <w:pPr>
        <w:ind w:firstLine="720"/>
        <w:jc w:val="both"/>
        <w:rPr>
          <w:sz w:val="24"/>
          <w:szCs w:val="24"/>
          <w:lang w:val="ro-RO"/>
        </w:rPr>
      </w:pPr>
      <w:r w:rsidRPr="00B04A10">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B04A10" w:rsidRDefault="00107EA4" w:rsidP="00923608">
      <w:pPr>
        <w:pStyle w:val="BodyTextIndent"/>
        <w:rPr>
          <w:sz w:val="24"/>
          <w:szCs w:val="24"/>
          <w:lang w:val="ro-RO"/>
        </w:rPr>
      </w:pPr>
      <w:r w:rsidRPr="00B04A10">
        <w:rPr>
          <w:sz w:val="24"/>
          <w:szCs w:val="24"/>
          <w:lang w:val="ro-RO"/>
        </w:rPr>
        <w:t>7.2. O parte contractantă va fi exonerată de răspunderea pentru dezvăluirea de informaţii referitoare la contract dacă:</w:t>
      </w:r>
    </w:p>
    <w:p w:rsidR="00107EA4" w:rsidRPr="00B04A10" w:rsidRDefault="00107EA4" w:rsidP="00923608">
      <w:pPr>
        <w:ind w:firstLine="720"/>
        <w:jc w:val="both"/>
        <w:rPr>
          <w:sz w:val="24"/>
          <w:szCs w:val="24"/>
          <w:lang w:val="ro-RO"/>
        </w:rPr>
      </w:pPr>
      <w:r w:rsidRPr="00B04A10">
        <w:rPr>
          <w:sz w:val="24"/>
          <w:szCs w:val="24"/>
          <w:lang w:val="ro-RO"/>
        </w:rPr>
        <w:t>a) informaţia era cunoscută părţii contractante înainte ca ea să fi fost primită de la cealaltă parte contractantă; sau</w:t>
      </w:r>
    </w:p>
    <w:p w:rsidR="00107EA4" w:rsidRPr="00B04A10" w:rsidRDefault="00107EA4" w:rsidP="00923608">
      <w:pPr>
        <w:ind w:firstLine="720"/>
        <w:jc w:val="both"/>
        <w:rPr>
          <w:sz w:val="24"/>
          <w:szCs w:val="24"/>
          <w:lang w:val="ro-RO"/>
        </w:rPr>
      </w:pPr>
      <w:r w:rsidRPr="00B04A10">
        <w:rPr>
          <w:sz w:val="24"/>
          <w:szCs w:val="24"/>
          <w:lang w:val="ro-RO"/>
        </w:rPr>
        <w:t>b) informaţia a fost dezvăluită după ce a fost obţinut acordul scris al celeilalte părţi contractante pentru asemenea dezvăluire; sau</w:t>
      </w:r>
    </w:p>
    <w:p w:rsidR="00107EA4" w:rsidRPr="00B04A10" w:rsidRDefault="00107EA4" w:rsidP="00923608">
      <w:pPr>
        <w:ind w:firstLine="720"/>
        <w:jc w:val="both"/>
        <w:rPr>
          <w:sz w:val="24"/>
          <w:szCs w:val="24"/>
          <w:lang w:val="ro-RO"/>
        </w:rPr>
      </w:pPr>
      <w:r w:rsidRPr="00B04A10">
        <w:rPr>
          <w:sz w:val="24"/>
          <w:szCs w:val="24"/>
          <w:lang w:val="ro-RO"/>
        </w:rPr>
        <w:t>c) partea contractantă a fost obligată în mod legal să dezvăluie informaţia.</w:t>
      </w:r>
    </w:p>
    <w:p w:rsidR="00107EA4" w:rsidRPr="00B04A10" w:rsidRDefault="00107EA4" w:rsidP="00923608">
      <w:pPr>
        <w:ind w:firstLine="720"/>
        <w:jc w:val="both"/>
        <w:rPr>
          <w:sz w:val="24"/>
          <w:szCs w:val="24"/>
          <w:lang w:val="ro-RO"/>
        </w:rPr>
      </w:pPr>
      <w:r w:rsidRPr="00B04A10">
        <w:rPr>
          <w:sz w:val="24"/>
          <w:szCs w:val="24"/>
          <w:lang w:val="ro-RO"/>
        </w:rPr>
        <w:t>7.3. Achizitorul păstrează secretul documentaţiilor de execuţie, prevederi tehnice, tehnologii folosite de prestator.</w:t>
      </w:r>
    </w:p>
    <w:p w:rsidR="00107EA4" w:rsidRPr="00B04A10" w:rsidRDefault="00107EA4" w:rsidP="00923608">
      <w:pPr>
        <w:ind w:firstLine="720"/>
        <w:jc w:val="both"/>
        <w:rPr>
          <w:sz w:val="24"/>
          <w:szCs w:val="24"/>
          <w:lang w:val="ro-RO"/>
        </w:rPr>
      </w:pPr>
      <w:r w:rsidRPr="00B04A10">
        <w:rPr>
          <w:sz w:val="24"/>
          <w:szCs w:val="24"/>
          <w:lang w:val="ro-RO"/>
        </w:rPr>
        <w:t>Rezultatele auditurilor executate de achizitor la prestator sunt confidenţiale, fiind cunoscute numai de partenerii contractuali sau de organizaţiile pe care le reprezintă.</w:t>
      </w:r>
    </w:p>
    <w:p w:rsidR="00107EA4" w:rsidRPr="00B04A10" w:rsidRDefault="00107EA4" w:rsidP="00923608">
      <w:pPr>
        <w:ind w:firstLine="720"/>
        <w:jc w:val="both"/>
        <w:rPr>
          <w:sz w:val="24"/>
          <w:szCs w:val="24"/>
          <w:lang w:val="ro-RO"/>
        </w:rPr>
      </w:pPr>
      <w:r w:rsidRPr="00B04A10">
        <w:rPr>
          <w:sz w:val="24"/>
          <w:szCs w:val="24"/>
          <w:lang w:val="ro-RO"/>
        </w:rPr>
        <w:lastRenderedPageBreak/>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B04A10" w:rsidRDefault="00107EA4" w:rsidP="00923608">
      <w:pPr>
        <w:ind w:firstLine="720"/>
        <w:jc w:val="both"/>
        <w:rPr>
          <w:sz w:val="24"/>
          <w:szCs w:val="24"/>
          <w:lang w:val="ro-RO"/>
        </w:rPr>
      </w:pPr>
      <w:r w:rsidRPr="00B04A10">
        <w:rPr>
          <w:sz w:val="24"/>
          <w:szCs w:val="24"/>
          <w:lang w:val="ro-RO"/>
        </w:rPr>
        <w:t>7.5. Accesul achizitorului în incinta prestatorului, se face cu un scop şi după un program anunţat în prealabil.</w:t>
      </w:r>
    </w:p>
    <w:p w:rsidR="00107EA4" w:rsidRPr="00B04A10" w:rsidRDefault="00107EA4" w:rsidP="00923608">
      <w:pPr>
        <w:rPr>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CAP.8. DREPTURI DE PROPRIETATE INTELECTUALĂ</w:t>
      </w:r>
    </w:p>
    <w:p w:rsidR="00107EA4" w:rsidRPr="00B04A10" w:rsidRDefault="00107EA4" w:rsidP="00923608">
      <w:pPr>
        <w:pStyle w:val="BodyText"/>
        <w:rPr>
          <w:sz w:val="24"/>
          <w:szCs w:val="24"/>
          <w:lang w:val="ro-RO"/>
        </w:rPr>
      </w:pPr>
      <w:r w:rsidRPr="00B04A10">
        <w:rPr>
          <w:sz w:val="24"/>
          <w:szCs w:val="24"/>
          <w:lang w:val="ro-RO"/>
        </w:rPr>
        <w:tab/>
        <w:t>8.1. Prestatorul are obligaţia de a despăgubi achizitorul împotriva oricăror:</w:t>
      </w:r>
    </w:p>
    <w:p w:rsidR="00107EA4" w:rsidRPr="00B04A10" w:rsidRDefault="00107EA4" w:rsidP="00923608">
      <w:pPr>
        <w:jc w:val="both"/>
        <w:rPr>
          <w:sz w:val="24"/>
          <w:szCs w:val="24"/>
          <w:lang w:val="ro-RO"/>
        </w:rPr>
      </w:pPr>
      <w:r w:rsidRPr="00B04A10">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B04A10" w:rsidRDefault="00107EA4" w:rsidP="00923608">
      <w:pPr>
        <w:jc w:val="both"/>
        <w:rPr>
          <w:sz w:val="24"/>
          <w:szCs w:val="24"/>
          <w:lang w:val="ro-RO"/>
        </w:rPr>
      </w:pPr>
      <w:r w:rsidRPr="00B04A10">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B04A10" w:rsidRDefault="00107EA4" w:rsidP="00923608">
      <w:pPr>
        <w:jc w:val="both"/>
        <w:rPr>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CAP.9. OBLIGAŢIILE PRESTATORULUI</w:t>
      </w:r>
    </w:p>
    <w:p w:rsidR="00D049C1" w:rsidRPr="00B04A10" w:rsidRDefault="00D049C1" w:rsidP="00D049C1">
      <w:pPr>
        <w:pStyle w:val="BodyText"/>
        <w:ind w:firstLine="720"/>
        <w:rPr>
          <w:sz w:val="24"/>
          <w:szCs w:val="24"/>
          <w:lang w:val="ro-RO"/>
        </w:rPr>
      </w:pPr>
      <w:r w:rsidRPr="00B04A10">
        <w:rPr>
          <w:sz w:val="24"/>
          <w:szCs w:val="24"/>
          <w:lang w:val="ro-RO"/>
        </w:rPr>
        <w:t>9.1. Prestează serviciile în cantitatea, calitatea şi durata prevăzute în caietul de sarcini şi în anexa nr.1 la contract.</w:t>
      </w:r>
    </w:p>
    <w:p w:rsidR="00D049C1" w:rsidRPr="00B04A10" w:rsidRDefault="00D049C1" w:rsidP="00D049C1">
      <w:pPr>
        <w:pStyle w:val="BodyText"/>
        <w:ind w:firstLine="720"/>
        <w:rPr>
          <w:sz w:val="24"/>
          <w:szCs w:val="24"/>
          <w:lang w:val="ro-RO"/>
        </w:rPr>
      </w:pPr>
      <w:r w:rsidRPr="00B04A10">
        <w:rPr>
          <w:sz w:val="24"/>
          <w:szCs w:val="24"/>
          <w:lang w:val="ro-RO"/>
        </w:rPr>
        <w:t>9.2. Prestează toate serviciile contractate în condiţii de calitate conform standardelor în vigoare, a documentaţiei proprii a prestatorului acceptată de achizitor, a prevederilor cărţii echipamentului sau a altor prevederi suplimentare menţionate în documentaţia achizitorului.</w:t>
      </w:r>
    </w:p>
    <w:p w:rsidR="00D049C1" w:rsidRPr="00B04A10" w:rsidRDefault="00D049C1" w:rsidP="00D049C1">
      <w:pPr>
        <w:pStyle w:val="BodyText"/>
        <w:ind w:firstLine="720"/>
        <w:rPr>
          <w:sz w:val="24"/>
          <w:szCs w:val="24"/>
          <w:lang w:val="ro-RO"/>
        </w:rPr>
      </w:pPr>
      <w:r w:rsidRPr="00B04A10">
        <w:rPr>
          <w:sz w:val="24"/>
          <w:szCs w:val="24"/>
          <w:lang w:val="ro-RO"/>
        </w:rPr>
        <w:t>9.3. Să asigure materialele si echipamentele necesare asigurării serviciilor de telecomunicaţii şi care vor fi instalate în locaţiile Societatii Electrocentrale Bucuresti SA şi vor fi incluse în preţul contractului.</w:t>
      </w:r>
      <w:r w:rsidR="00134F16" w:rsidRPr="00B04A10">
        <w:rPr>
          <w:sz w:val="24"/>
          <w:szCs w:val="24"/>
          <w:lang w:val="ro-RO"/>
        </w:rPr>
        <w:t xml:space="preserve"> Serviciile şi echipamentele puse la dispoziţie de prestator trebuie să corespundă documentaţiilor tehnice de execuţie şi de calitate, caietului de sarcini şi procedurilor specifice</w:t>
      </w:r>
    </w:p>
    <w:p w:rsidR="00D049C1" w:rsidRPr="00B04A10" w:rsidRDefault="00D049C1" w:rsidP="00D049C1">
      <w:pPr>
        <w:pStyle w:val="BodyText"/>
        <w:ind w:firstLine="720"/>
        <w:rPr>
          <w:sz w:val="24"/>
          <w:szCs w:val="24"/>
          <w:lang w:val="ro-RO"/>
        </w:rPr>
      </w:pPr>
      <w:r w:rsidRPr="00B04A10">
        <w:rPr>
          <w:sz w:val="24"/>
          <w:szCs w:val="24"/>
          <w:lang w:val="ro-RO"/>
        </w:rPr>
        <w:t>9.4. Să presteze serviciile din contract pe baza tehnologiilor proprii şi a procedurilor operaţionale de management conform manualului calităţii propriu.</w:t>
      </w:r>
    </w:p>
    <w:p w:rsidR="00134F16" w:rsidRPr="00B04A10" w:rsidRDefault="00D049C1" w:rsidP="00134F16">
      <w:pPr>
        <w:pStyle w:val="BodyText"/>
        <w:ind w:firstLine="720"/>
        <w:rPr>
          <w:sz w:val="24"/>
          <w:szCs w:val="24"/>
          <w:lang w:val="ro-RO"/>
        </w:rPr>
      </w:pPr>
      <w:r w:rsidRPr="00B04A10">
        <w:rPr>
          <w:sz w:val="24"/>
          <w:szCs w:val="24"/>
          <w:lang w:val="ro-RO"/>
        </w:rPr>
        <w:t>9.5. Să remedieze pe cheltuiala sa serviciile realizate cu deficienţe şi abateri de la documentaţii, standarde, prescripţii tehnice, constatate pe parcursul derulării contractului</w:t>
      </w:r>
      <w:r w:rsidR="00134F16" w:rsidRPr="00B04A10">
        <w:rPr>
          <w:sz w:val="24"/>
          <w:szCs w:val="24"/>
          <w:lang w:val="ro-RO"/>
        </w:rPr>
        <w:t>.</w:t>
      </w:r>
    </w:p>
    <w:p w:rsidR="00D049C1" w:rsidRPr="00B04A10" w:rsidRDefault="00134F16" w:rsidP="00D049C1">
      <w:pPr>
        <w:pStyle w:val="BodyText"/>
        <w:ind w:firstLine="720"/>
        <w:rPr>
          <w:sz w:val="24"/>
          <w:szCs w:val="24"/>
          <w:lang w:val="ro-RO"/>
        </w:rPr>
      </w:pPr>
      <w:r w:rsidRPr="00B04A10">
        <w:rPr>
          <w:sz w:val="24"/>
          <w:szCs w:val="24"/>
          <w:lang w:val="ro-RO"/>
        </w:rPr>
        <w:t>9.6. Să asigure tehnologiile şi personalul autorizat pentru prestarea serviciilor, inclusiv la punerea în funcţiune şi la intervenţiile făcute în perioada contractului.</w:t>
      </w:r>
    </w:p>
    <w:p w:rsidR="00D049C1" w:rsidRPr="00B04A10" w:rsidRDefault="00D049C1" w:rsidP="00D049C1">
      <w:pPr>
        <w:pStyle w:val="BodyText"/>
        <w:ind w:firstLine="720"/>
        <w:rPr>
          <w:sz w:val="24"/>
          <w:szCs w:val="24"/>
          <w:lang w:val="ro-RO"/>
        </w:rPr>
      </w:pPr>
      <w:r w:rsidRPr="00B04A10">
        <w:rPr>
          <w:sz w:val="24"/>
          <w:szCs w:val="24"/>
          <w:lang w:val="ro-RO"/>
        </w:rPr>
        <w:t>9.7 Să-şi desfăşoare activitatea fără a afecta în vreun fel exploatarea celorlalte instalaţii în funcţiune sau în rezervă.</w:t>
      </w:r>
    </w:p>
    <w:p w:rsidR="00D049C1" w:rsidRPr="00B04A10" w:rsidRDefault="00D049C1" w:rsidP="00D049C1">
      <w:pPr>
        <w:pStyle w:val="BodyText3"/>
        <w:spacing w:after="0"/>
        <w:jc w:val="both"/>
        <w:rPr>
          <w:sz w:val="24"/>
          <w:szCs w:val="24"/>
          <w:lang w:val="ro-RO"/>
        </w:rPr>
      </w:pPr>
      <w:r w:rsidRPr="00B04A10">
        <w:rPr>
          <w:sz w:val="24"/>
          <w:szCs w:val="24"/>
          <w:lang w:val="ro-RO"/>
        </w:rPr>
        <w:tab/>
        <w:t>9.8. 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w:t>
      </w:r>
      <w:r w:rsidR="00DF6002" w:rsidRPr="00B04A10">
        <w:rPr>
          <w:sz w:val="24"/>
          <w:szCs w:val="24"/>
          <w:lang w:val="ro-RO"/>
        </w:rPr>
        <w:t xml:space="preserve"> protecţia mediului – Anexa nr.3</w:t>
      </w:r>
      <w:r w:rsidR="00624446">
        <w:rPr>
          <w:sz w:val="24"/>
          <w:szCs w:val="24"/>
          <w:lang w:val="ro-RO"/>
        </w:rPr>
        <w:t xml:space="preserve"> la contract.</w:t>
      </w:r>
    </w:p>
    <w:p w:rsidR="0098115A" w:rsidRPr="00B04A10" w:rsidRDefault="00D049C1" w:rsidP="0098115A">
      <w:pPr>
        <w:pStyle w:val="BodyText"/>
        <w:ind w:firstLine="720"/>
        <w:rPr>
          <w:sz w:val="24"/>
          <w:szCs w:val="24"/>
          <w:lang w:val="ro-RO"/>
        </w:rPr>
      </w:pPr>
      <w:r w:rsidRPr="00B04A10">
        <w:rPr>
          <w:sz w:val="24"/>
          <w:szCs w:val="24"/>
          <w:lang w:val="ro-RO"/>
        </w:rPr>
        <w:t>9.9. Dacă este cazul, pentru asigurarea energiei electrice necesare desfăşurării activităţii sale, prestatorul îşi va asigura un tablou electric propriu, complet echipat, corespunzător NPM. Prestatorul are obligaţia de a plăti facturile de utilităţi în termen de 30 de zile calendaristice de la emiterea lor de către achizitor, în caz contrar achizitorul are dreptul de a percepe penalităţi de întârziere egale cu dobanda legala penalizatoare.</w:t>
      </w:r>
    </w:p>
    <w:p w:rsidR="0098115A" w:rsidRPr="00B04A10" w:rsidRDefault="00D049C1" w:rsidP="0098115A">
      <w:pPr>
        <w:pStyle w:val="BodyText"/>
        <w:ind w:firstLine="720"/>
        <w:rPr>
          <w:sz w:val="24"/>
          <w:szCs w:val="24"/>
          <w:lang w:val="ro-RO"/>
        </w:rPr>
      </w:pPr>
      <w:r w:rsidRPr="00B04A10">
        <w:rPr>
          <w:sz w:val="24"/>
          <w:szCs w:val="24"/>
          <w:lang w:val="ro-RO"/>
        </w:rPr>
        <w:t xml:space="preserve">9.10. </w:t>
      </w:r>
      <w:r w:rsidR="0098115A" w:rsidRPr="00B04A10">
        <w:rPr>
          <w:sz w:val="24"/>
          <w:szCs w:val="24"/>
          <w:lang w:val="ro-RO"/>
        </w:rPr>
        <w:t>Să respecte reglementările legale în vigoare referitoare la protecţia muncii: Legea securității și sănătății în muncă nr. 319/ 2006, PE 205/1981 − Norme de protecție a muncii pentru partea mecanică a centralelor electrice etc.</w:t>
      </w:r>
    </w:p>
    <w:p w:rsidR="00D049C1" w:rsidRPr="00B04A10" w:rsidRDefault="00D049C1" w:rsidP="00D049C1">
      <w:pPr>
        <w:ind w:firstLine="720"/>
        <w:jc w:val="both"/>
        <w:rPr>
          <w:sz w:val="24"/>
          <w:szCs w:val="24"/>
          <w:lang w:val="ro-RO"/>
        </w:rPr>
      </w:pPr>
      <w:r w:rsidRPr="00B04A10">
        <w:rPr>
          <w:sz w:val="24"/>
          <w:szCs w:val="24"/>
          <w:lang w:val="ro-RO"/>
        </w:rPr>
        <w:t>9.11. Să predea achizitorului toate materialele recuperabile rezultate în urma prestării serviciului şi să asigure condiţii pentru transportul la depozitul achizitorului a materialelor refolosibile.</w:t>
      </w:r>
    </w:p>
    <w:p w:rsidR="0098115A" w:rsidRPr="00B04A10" w:rsidRDefault="0098115A" w:rsidP="0098115A">
      <w:pPr>
        <w:pStyle w:val="BodyText"/>
        <w:rPr>
          <w:sz w:val="24"/>
          <w:szCs w:val="24"/>
          <w:lang w:val="ro-RO"/>
        </w:rPr>
      </w:pPr>
      <w:r w:rsidRPr="00B04A10">
        <w:rPr>
          <w:sz w:val="24"/>
          <w:szCs w:val="24"/>
          <w:lang w:val="ro-RO"/>
        </w:rPr>
        <w:tab/>
        <w:t>Să predea toate deşeurile rezultate, separate pe categorii, conform caietului de sarcini şi reglementărilor de mediu în vigoare.</w:t>
      </w:r>
    </w:p>
    <w:p w:rsidR="00D049C1" w:rsidRPr="00B04A10" w:rsidRDefault="00D049C1" w:rsidP="00D049C1">
      <w:pPr>
        <w:pStyle w:val="BodyText"/>
        <w:ind w:firstLine="720"/>
        <w:rPr>
          <w:sz w:val="24"/>
          <w:szCs w:val="24"/>
          <w:lang w:val="ro-RO"/>
        </w:rPr>
      </w:pPr>
      <w:r w:rsidRPr="00B04A10">
        <w:rPr>
          <w:sz w:val="24"/>
          <w:szCs w:val="24"/>
          <w:lang w:val="ro-RO"/>
        </w:rPr>
        <w:t xml:space="preserve"> 9.12. Răspunde pe toată perioada contractului de realizarea măsurilor ce-i revin pentru protecţia mediului, evitarea impactului asupra mediului rezultat din activităţile proprii, gestionarea deşeurilor rezultate din activităţile proprii, cu respectarea caietului de sarcini şi a  legislaţiei de mediu </w:t>
      </w:r>
      <w:r w:rsidRPr="00B04A10">
        <w:rPr>
          <w:sz w:val="24"/>
          <w:szCs w:val="24"/>
          <w:lang w:val="ro-RO"/>
        </w:rPr>
        <w:lastRenderedPageBreak/>
        <w:t xml:space="preserve">în vigoare (HGR 856/2002 privind evidenţa gestiunii deşeurilor şi pentru aprobarea listei cuprinzând deşeurile, inclusiv deşeurile periculoase, </w:t>
      </w:r>
      <w:r w:rsidR="00E06270" w:rsidRPr="00B04A10">
        <w:rPr>
          <w:sz w:val="24"/>
          <w:szCs w:val="24"/>
          <w:lang w:val="ro-RO"/>
        </w:rPr>
        <w:t xml:space="preserve">Legea 211/2011 </w:t>
      </w:r>
      <w:r w:rsidRPr="00B04A10">
        <w:rPr>
          <w:sz w:val="24"/>
          <w:szCs w:val="24"/>
          <w:lang w:val="ro-RO"/>
        </w:rPr>
        <w:t>privind regimul deşeurilor cu completările şi modificările ulterioare, HGR 349/2005 – privind depozitarea deşeurilor).</w:t>
      </w:r>
    </w:p>
    <w:p w:rsidR="00134F16" w:rsidRPr="00B04A10" w:rsidRDefault="00134F16" w:rsidP="00D049C1">
      <w:pPr>
        <w:pStyle w:val="BodyText"/>
        <w:ind w:firstLine="720"/>
        <w:rPr>
          <w:sz w:val="24"/>
          <w:szCs w:val="24"/>
          <w:lang w:val="ro-RO"/>
        </w:rPr>
      </w:pPr>
      <w:r w:rsidRPr="00B04A10">
        <w:rPr>
          <w:sz w:val="24"/>
          <w:szCs w:val="24"/>
          <w:lang w:val="ro-RO"/>
        </w:rPr>
        <w:t>9.13. 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D049C1" w:rsidRPr="00B04A10" w:rsidRDefault="00D049C1" w:rsidP="00D049C1">
      <w:pPr>
        <w:pStyle w:val="BodyText"/>
        <w:rPr>
          <w:sz w:val="24"/>
          <w:szCs w:val="24"/>
          <w:lang w:val="ro-RO"/>
        </w:rPr>
      </w:pPr>
      <w:r w:rsidRPr="00B04A10">
        <w:rPr>
          <w:sz w:val="24"/>
          <w:szCs w:val="24"/>
          <w:lang w:val="ro-RO"/>
        </w:rPr>
        <w:t xml:space="preserve">      </w:t>
      </w:r>
      <w:r w:rsidRPr="00B04A10">
        <w:rPr>
          <w:sz w:val="24"/>
          <w:szCs w:val="24"/>
          <w:lang w:val="ro-RO"/>
        </w:rPr>
        <w:tab/>
        <w:t xml:space="preserve"> 9.13. Serviciile oferite de prestator vor avea o disponibilitate de 99,95%. Pentru asigurarea acesteia se va realiza la </w:t>
      </w:r>
      <w:r w:rsidR="00624446" w:rsidRPr="00B04A10">
        <w:rPr>
          <w:sz w:val="24"/>
          <w:szCs w:val="24"/>
          <w:lang w:val="ro-RO"/>
        </w:rPr>
        <w:t>Grozăvești</w:t>
      </w:r>
      <w:r w:rsidRPr="00B04A10">
        <w:rPr>
          <w:sz w:val="24"/>
          <w:szCs w:val="24"/>
          <w:lang w:val="ro-RO"/>
        </w:rPr>
        <w:t xml:space="preserve"> redundan</w:t>
      </w:r>
      <w:r w:rsidR="00624446">
        <w:rPr>
          <w:sz w:val="24"/>
          <w:szCs w:val="24"/>
          <w:lang w:val="ro-RO"/>
        </w:rPr>
        <w:t>ț</w:t>
      </w:r>
      <w:r w:rsidRPr="00B04A10">
        <w:rPr>
          <w:sz w:val="24"/>
          <w:szCs w:val="24"/>
          <w:lang w:val="ro-RO"/>
        </w:rPr>
        <w:t>a fizic</w:t>
      </w:r>
      <w:r w:rsidR="00624446">
        <w:rPr>
          <w:sz w:val="24"/>
          <w:szCs w:val="24"/>
          <w:lang w:val="ro-RO"/>
        </w:rPr>
        <w:t>ă</w:t>
      </w:r>
      <w:r w:rsidRPr="00B04A10">
        <w:rPr>
          <w:sz w:val="24"/>
          <w:szCs w:val="24"/>
          <w:lang w:val="ro-RO"/>
        </w:rPr>
        <w:t xml:space="preserve"> de 100%, dac</w:t>
      </w:r>
      <w:r w:rsidR="00624446">
        <w:rPr>
          <w:sz w:val="24"/>
          <w:szCs w:val="24"/>
          <w:lang w:val="ro-RO"/>
        </w:rPr>
        <w:t>ă</w:t>
      </w:r>
      <w:r w:rsidRPr="00B04A10">
        <w:rPr>
          <w:sz w:val="24"/>
          <w:szCs w:val="24"/>
          <w:lang w:val="ro-RO"/>
        </w:rPr>
        <w:t xml:space="preserve"> este necesar. </w:t>
      </w:r>
    </w:p>
    <w:p w:rsidR="00D049C1" w:rsidRPr="00B04A10" w:rsidRDefault="00D049C1" w:rsidP="00D049C1">
      <w:pPr>
        <w:pStyle w:val="BodyText"/>
        <w:rPr>
          <w:sz w:val="24"/>
          <w:szCs w:val="24"/>
          <w:lang w:val="ro-RO"/>
        </w:rPr>
      </w:pPr>
      <w:r w:rsidRPr="00B04A10">
        <w:rPr>
          <w:sz w:val="24"/>
          <w:szCs w:val="24"/>
          <w:lang w:val="ro-RO"/>
        </w:rPr>
        <w:t xml:space="preserve">        </w:t>
      </w:r>
      <w:r w:rsidRPr="00B04A10">
        <w:rPr>
          <w:sz w:val="24"/>
          <w:szCs w:val="24"/>
          <w:lang w:val="ro-RO"/>
        </w:rPr>
        <w:tab/>
        <w:t xml:space="preserve"> 9.14. Prestatorul nu va </w:t>
      </w:r>
      <w:r w:rsidR="00624446" w:rsidRPr="00B04A10">
        <w:rPr>
          <w:sz w:val="24"/>
          <w:szCs w:val="24"/>
          <w:lang w:val="ro-RO"/>
        </w:rPr>
        <w:t>plăti</w:t>
      </w:r>
      <w:r w:rsidRPr="00B04A10">
        <w:rPr>
          <w:sz w:val="24"/>
          <w:szCs w:val="24"/>
          <w:lang w:val="ro-RO"/>
        </w:rPr>
        <w:t xml:space="preserve"> </w:t>
      </w:r>
      <w:r w:rsidR="00624446" w:rsidRPr="00B04A10">
        <w:rPr>
          <w:sz w:val="24"/>
          <w:szCs w:val="24"/>
          <w:lang w:val="ro-RO"/>
        </w:rPr>
        <w:t>penalități</w:t>
      </w:r>
      <w:r w:rsidRPr="00B04A10">
        <w:rPr>
          <w:sz w:val="24"/>
          <w:szCs w:val="24"/>
          <w:lang w:val="ro-RO"/>
        </w:rPr>
        <w:t xml:space="preserve"> pentru nefunctionarea serviciilor </w:t>
      </w:r>
      <w:r w:rsidR="00624446">
        <w:rPr>
          <w:sz w:val="24"/>
          <w:szCs w:val="24"/>
          <w:lang w:val="ro-RO"/>
        </w:rPr>
        <w:t>î</w:t>
      </w:r>
      <w:r w:rsidRPr="00B04A10">
        <w:rPr>
          <w:sz w:val="24"/>
          <w:szCs w:val="24"/>
          <w:lang w:val="ro-RO"/>
        </w:rPr>
        <w:t xml:space="preserve">n situatia in care deranjamentul este provocat de </w:t>
      </w:r>
      <w:r w:rsidR="00624446" w:rsidRPr="00B04A10">
        <w:rPr>
          <w:sz w:val="24"/>
          <w:szCs w:val="24"/>
          <w:lang w:val="ro-RO"/>
        </w:rPr>
        <w:t>către</w:t>
      </w:r>
      <w:r w:rsidRPr="00B04A10">
        <w:rPr>
          <w:sz w:val="24"/>
          <w:szCs w:val="24"/>
          <w:lang w:val="ro-RO"/>
        </w:rPr>
        <w:t xml:space="preserve"> achizitor (inclusiv de </w:t>
      </w:r>
      <w:r w:rsidR="00624446" w:rsidRPr="00B04A10">
        <w:rPr>
          <w:sz w:val="24"/>
          <w:szCs w:val="24"/>
          <w:lang w:val="ro-RO"/>
        </w:rPr>
        <w:t>către</w:t>
      </w:r>
      <w:r w:rsidRPr="00B04A10">
        <w:rPr>
          <w:sz w:val="24"/>
          <w:szCs w:val="24"/>
          <w:lang w:val="ro-RO"/>
        </w:rPr>
        <w:t xml:space="preserve"> salariatii </w:t>
      </w:r>
      <w:r w:rsidR="00624446">
        <w:rPr>
          <w:sz w:val="24"/>
          <w:szCs w:val="24"/>
          <w:lang w:val="ro-RO"/>
        </w:rPr>
        <w:t>ș</w:t>
      </w:r>
      <w:r w:rsidRPr="00B04A10">
        <w:rPr>
          <w:sz w:val="24"/>
          <w:szCs w:val="24"/>
          <w:lang w:val="ro-RO"/>
        </w:rPr>
        <w:t>i colaboratorii achizitorului).</w:t>
      </w:r>
    </w:p>
    <w:p w:rsidR="0098115A" w:rsidRPr="00B04A10" w:rsidRDefault="00D049C1" w:rsidP="0098115A">
      <w:pPr>
        <w:pStyle w:val="BodyText"/>
        <w:rPr>
          <w:sz w:val="24"/>
          <w:szCs w:val="24"/>
          <w:lang w:val="ro-RO"/>
        </w:rPr>
      </w:pPr>
      <w:r w:rsidRPr="00B04A10">
        <w:rPr>
          <w:sz w:val="24"/>
          <w:szCs w:val="24"/>
          <w:lang w:val="ro-RO"/>
        </w:rPr>
        <w:tab/>
        <w:t xml:space="preserve"> 9.15. Pentru defecţiuni şi sesizări, prestatorul pune la dispoziţia beneficiarului numărul de telefon tip </w:t>
      </w:r>
      <w:r w:rsidRPr="00B04A10">
        <w:rPr>
          <w:i/>
          <w:sz w:val="24"/>
          <w:szCs w:val="24"/>
          <w:lang w:val="ro-RO"/>
        </w:rPr>
        <w:t>call center</w:t>
      </w:r>
      <w:r w:rsidRPr="00B04A10">
        <w:rPr>
          <w:sz w:val="24"/>
          <w:szCs w:val="24"/>
          <w:lang w:val="ro-RO"/>
        </w:rPr>
        <w:t xml:space="preserve"> (cu personal permanent) 24 ore pe zi, 7 zile/saptamana:  ..............................., iar pentru sesizările scrise, numărul de fax sau adresa de email ........................................</w:t>
      </w:r>
    </w:p>
    <w:p w:rsidR="00134F16" w:rsidRPr="00B04A10" w:rsidRDefault="0098115A" w:rsidP="0098115A">
      <w:pPr>
        <w:pStyle w:val="BodyText"/>
        <w:rPr>
          <w:sz w:val="24"/>
          <w:szCs w:val="24"/>
          <w:lang w:val="ro-RO"/>
        </w:rPr>
      </w:pPr>
      <w:r w:rsidRPr="00B04A10">
        <w:rPr>
          <w:sz w:val="24"/>
          <w:szCs w:val="24"/>
          <w:lang w:val="ro-RO"/>
        </w:rPr>
        <w:tab/>
        <w:t xml:space="preserve">9.16. </w:t>
      </w:r>
      <w:r w:rsidR="00134F16" w:rsidRPr="00B04A10">
        <w:rPr>
          <w:sz w:val="24"/>
          <w:szCs w:val="24"/>
          <w:lang w:val="ro-RO"/>
        </w:rPr>
        <w:t>Să configureze centralele telefonice Hipath astfel încât să asigure compatibilitatea cu echipamentele şi softul propriu ale prestatorului. În acest sens va trebui să asigure personal calificat în programarea acestui tip de centrale.</w:t>
      </w:r>
    </w:p>
    <w:p w:rsidR="00107EA4" w:rsidRPr="00B04A10" w:rsidRDefault="00107EA4" w:rsidP="00923608">
      <w:pPr>
        <w:pStyle w:val="BodyText"/>
        <w:rPr>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CAP.10. OBLIGAŢIILE BENEFICIARULUI</w:t>
      </w:r>
    </w:p>
    <w:p w:rsidR="00FB6CB9" w:rsidRPr="00B04A10" w:rsidRDefault="00FB6CB9" w:rsidP="00FB6CB9">
      <w:pPr>
        <w:pStyle w:val="BodyText"/>
        <w:ind w:firstLine="720"/>
        <w:rPr>
          <w:sz w:val="24"/>
          <w:szCs w:val="24"/>
          <w:lang w:val="ro-RO"/>
        </w:rPr>
      </w:pPr>
      <w:r w:rsidRPr="00B04A10">
        <w:rPr>
          <w:sz w:val="24"/>
          <w:szCs w:val="24"/>
          <w:lang w:val="ro-RO"/>
        </w:rPr>
        <w:t>10.1. Să achite facturile emise de prestator în termenul de scadenta convenit prin contract.</w:t>
      </w:r>
    </w:p>
    <w:p w:rsidR="00FB6CB9" w:rsidRPr="00B04A10" w:rsidRDefault="00FB6CB9" w:rsidP="00FB6CB9">
      <w:pPr>
        <w:pStyle w:val="BodyText"/>
        <w:ind w:firstLine="720"/>
        <w:rPr>
          <w:sz w:val="24"/>
          <w:szCs w:val="24"/>
          <w:lang w:val="ro-RO"/>
        </w:rPr>
      </w:pPr>
      <w:r w:rsidRPr="00B04A10">
        <w:rPr>
          <w:sz w:val="24"/>
          <w:szCs w:val="24"/>
          <w:lang w:val="ro-RO"/>
        </w:rPr>
        <w:t>10.2. Dacă este cazul, pe toată durata contractului asigură prestatorului, în limita posibilităţilor, contra cost utilităţile necesare (energie electrică).</w:t>
      </w:r>
    </w:p>
    <w:p w:rsidR="00FB6CB9" w:rsidRPr="00B04A10" w:rsidRDefault="00FB6CB9" w:rsidP="00FB6CB9">
      <w:pPr>
        <w:pStyle w:val="BodyText"/>
        <w:ind w:firstLine="720"/>
        <w:rPr>
          <w:sz w:val="24"/>
          <w:szCs w:val="24"/>
          <w:lang w:val="ro-RO"/>
        </w:rPr>
      </w:pPr>
      <w:r w:rsidRPr="00B04A10">
        <w:rPr>
          <w:sz w:val="24"/>
          <w:szCs w:val="24"/>
          <w:lang w:val="ro-RO"/>
        </w:rPr>
        <w:t>Consumul de utilităţi va fi facturat lunar, pe bază de proces verbal încheiat între prestator şi secţia care are în gestiune fondul fix, din cadrul CTE beneficiar având şi viza Biroului Mentenanţă / BTMIUTI din centrala. Procesele verbale de consum se vor încheia până la data de 05 a fiecărei luni pentru luna anterioară.</w:t>
      </w:r>
    </w:p>
    <w:p w:rsidR="00FB6CB9" w:rsidRPr="00B04A10" w:rsidRDefault="00FB6CB9" w:rsidP="00FB6CB9">
      <w:pPr>
        <w:pStyle w:val="BodyText"/>
        <w:ind w:firstLine="720"/>
        <w:rPr>
          <w:sz w:val="24"/>
          <w:szCs w:val="24"/>
          <w:lang w:val="ro-RO"/>
        </w:rPr>
      </w:pPr>
      <w:r w:rsidRPr="00B04A10">
        <w:rPr>
          <w:sz w:val="24"/>
          <w:szCs w:val="24"/>
          <w:lang w:val="ro-RO"/>
        </w:rPr>
        <w:t>10.3. Achizitorul se obliga s</w:t>
      </w:r>
      <w:r w:rsidR="00624446">
        <w:rPr>
          <w:sz w:val="24"/>
          <w:szCs w:val="24"/>
          <w:lang w:val="ro-RO"/>
        </w:rPr>
        <w:t>ă</w:t>
      </w:r>
      <w:r w:rsidRPr="00B04A10">
        <w:rPr>
          <w:sz w:val="24"/>
          <w:szCs w:val="24"/>
          <w:lang w:val="ro-RO"/>
        </w:rPr>
        <w:t xml:space="preserve"> </w:t>
      </w:r>
      <w:r w:rsidR="00624446" w:rsidRPr="00B04A10">
        <w:rPr>
          <w:sz w:val="24"/>
          <w:szCs w:val="24"/>
          <w:lang w:val="ro-RO"/>
        </w:rPr>
        <w:t>permită</w:t>
      </w:r>
      <w:r w:rsidRPr="00B04A10">
        <w:rPr>
          <w:sz w:val="24"/>
          <w:szCs w:val="24"/>
          <w:lang w:val="ro-RO"/>
        </w:rPr>
        <w:t xml:space="preserve"> personalului prestatorului, legitimat </w:t>
      </w:r>
      <w:r w:rsidR="00624446">
        <w:rPr>
          <w:sz w:val="24"/>
          <w:szCs w:val="24"/>
          <w:lang w:val="ro-RO"/>
        </w:rPr>
        <w:t>î</w:t>
      </w:r>
      <w:r w:rsidRPr="00B04A10">
        <w:rPr>
          <w:sz w:val="24"/>
          <w:szCs w:val="24"/>
          <w:lang w:val="ro-RO"/>
        </w:rPr>
        <w:t xml:space="preserve">n prealabil, accesul </w:t>
      </w:r>
      <w:r w:rsidR="00624446">
        <w:rPr>
          <w:sz w:val="24"/>
          <w:szCs w:val="24"/>
          <w:lang w:val="ro-RO"/>
        </w:rPr>
        <w:t>î</w:t>
      </w:r>
      <w:r w:rsidRPr="00B04A10">
        <w:rPr>
          <w:sz w:val="24"/>
          <w:szCs w:val="24"/>
          <w:lang w:val="ro-RO"/>
        </w:rPr>
        <w:t xml:space="preserve">n </w:t>
      </w:r>
      <w:r w:rsidR="00624446" w:rsidRPr="00B04A10">
        <w:rPr>
          <w:sz w:val="24"/>
          <w:szCs w:val="24"/>
          <w:lang w:val="ro-RO"/>
        </w:rPr>
        <w:t>spațiul</w:t>
      </w:r>
      <w:r w:rsidRPr="00B04A10">
        <w:rPr>
          <w:sz w:val="24"/>
          <w:szCs w:val="24"/>
          <w:lang w:val="ro-RO"/>
        </w:rPr>
        <w:t xml:space="preserve"> constituit drept punct de prezen</w:t>
      </w:r>
      <w:r w:rsidR="00624446">
        <w:rPr>
          <w:sz w:val="24"/>
          <w:szCs w:val="24"/>
          <w:lang w:val="ro-RO"/>
        </w:rPr>
        <w:t>ță</w:t>
      </w:r>
      <w:r w:rsidRPr="00B04A10">
        <w:rPr>
          <w:sz w:val="24"/>
          <w:szCs w:val="24"/>
          <w:lang w:val="ro-RO"/>
        </w:rPr>
        <w:t xml:space="preserve">, </w:t>
      </w:r>
      <w:r w:rsidR="00624446">
        <w:rPr>
          <w:sz w:val="24"/>
          <w:szCs w:val="24"/>
          <w:lang w:val="ro-RO"/>
        </w:rPr>
        <w:t>î</w:t>
      </w:r>
      <w:r w:rsidRPr="00B04A10">
        <w:rPr>
          <w:sz w:val="24"/>
          <w:szCs w:val="24"/>
          <w:lang w:val="ro-RO"/>
        </w:rPr>
        <w:t xml:space="preserve">n scopul </w:t>
      </w:r>
      <w:r w:rsidR="00624446" w:rsidRPr="00B04A10">
        <w:rPr>
          <w:sz w:val="24"/>
          <w:szCs w:val="24"/>
          <w:lang w:val="ro-RO"/>
        </w:rPr>
        <w:t>instalării</w:t>
      </w:r>
      <w:r w:rsidRPr="00B04A10">
        <w:rPr>
          <w:sz w:val="24"/>
          <w:szCs w:val="24"/>
          <w:lang w:val="ro-RO"/>
        </w:rPr>
        <w:t xml:space="preserve">, </w:t>
      </w:r>
      <w:r w:rsidR="00624446" w:rsidRPr="00B04A10">
        <w:rPr>
          <w:sz w:val="24"/>
          <w:szCs w:val="24"/>
          <w:lang w:val="ro-RO"/>
        </w:rPr>
        <w:t>întreținerii</w:t>
      </w:r>
      <w:r w:rsidRPr="00B04A10">
        <w:rPr>
          <w:sz w:val="24"/>
          <w:szCs w:val="24"/>
          <w:lang w:val="ro-RO"/>
        </w:rPr>
        <w:t xml:space="preserve"> </w:t>
      </w:r>
      <w:r w:rsidR="00624446">
        <w:rPr>
          <w:sz w:val="24"/>
          <w:szCs w:val="24"/>
          <w:lang w:val="ro-RO"/>
        </w:rPr>
        <w:t>ș</w:t>
      </w:r>
      <w:r w:rsidRPr="00B04A10">
        <w:rPr>
          <w:sz w:val="24"/>
          <w:szCs w:val="24"/>
          <w:lang w:val="ro-RO"/>
        </w:rPr>
        <w:t xml:space="preserve">i </w:t>
      </w:r>
      <w:r w:rsidR="00624446" w:rsidRPr="00B04A10">
        <w:rPr>
          <w:sz w:val="24"/>
          <w:szCs w:val="24"/>
          <w:lang w:val="ro-RO"/>
        </w:rPr>
        <w:t>desființării</w:t>
      </w:r>
      <w:r w:rsidRPr="00B04A10">
        <w:rPr>
          <w:sz w:val="24"/>
          <w:szCs w:val="24"/>
          <w:lang w:val="ro-RO"/>
        </w:rPr>
        <w:t xml:space="preserve"> serviciilor sau echipamentelor necesare </w:t>
      </w:r>
      <w:r w:rsidR="00624446" w:rsidRPr="00B04A10">
        <w:rPr>
          <w:sz w:val="24"/>
          <w:szCs w:val="24"/>
          <w:lang w:val="ro-RO"/>
        </w:rPr>
        <w:t>furnizării</w:t>
      </w:r>
      <w:r w:rsidRPr="00B04A10">
        <w:rPr>
          <w:sz w:val="24"/>
          <w:szCs w:val="24"/>
          <w:lang w:val="ro-RO"/>
        </w:rPr>
        <w:t xml:space="preserve"> acestora.</w:t>
      </w:r>
    </w:p>
    <w:p w:rsidR="00FB6CB9" w:rsidRPr="00B04A10" w:rsidRDefault="00FB6CB9" w:rsidP="00FB6CB9">
      <w:pPr>
        <w:pStyle w:val="BodyText"/>
        <w:ind w:firstLine="720"/>
        <w:rPr>
          <w:sz w:val="24"/>
          <w:szCs w:val="24"/>
          <w:lang w:val="ro-RO"/>
        </w:rPr>
      </w:pPr>
      <w:r w:rsidRPr="00B04A10">
        <w:rPr>
          <w:sz w:val="24"/>
          <w:szCs w:val="24"/>
          <w:lang w:val="ro-RO"/>
        </w:rPr>
        <w:t>10.4. Achizitorul se oblig</w:t>
      </w:r>
      <w:r w:rsidR="00624446">
        <w:rPr>
          <w:sz w:val="24"/>
          <w:szCs w:val="24"/>
          <w:lang w:val="ro-RO"/>
        </w:rPr>
        <w:t>ă</w:t>
      </w:r>
      <w:r w:rsidRPr="00B04A10">
        <w:rPr>
          <w:sz w:val="24"/>
          <w:szCs w:val="24"/>
          <w:lang w:val="ro-RO"/>
        </w:rPr>
        <w:t xml:space="preserve"> s</w:t>
      </w:r>
      <w:r w:rsidR="00624446">
        <w:rPr>
          <w:sz w:val="24"/>
          <w:szCs w:val="24"/>
          <w:lang w:val="ro-RO"/>
        </w:rPr>
        <w:t>ă</w:t>
      </w:r>
      <w:r w:rsidRPr="00B04A10">
        <w:rPr>
          <w:sz w:val="24"/>
          <w:szCs w:val="24"/>
          <w:lang w:val="ro-RO"/>
        </w:rPr>
        <w:t xml:space="preserve"> suporte cheltuielile determinate de refacerea sau repunerea </w:t>
      </w:r>
      <w:r w:rsidR="00624446">
        <w:rPr>
          <w:sz w:val="24"/>
          <w:szCs w:val="24"/>
          <w:lang w:val="ro-RO"/>
        </w:rPr>
        <w:t>î</w:t>
      </w:r>
      <w:r w:rsidRPr="00B04A10">
        <w:rPr>
          <w:sz w:val="24"/>
          <w:szCs w:val="24"/>
          <w:lang w:val="ro-RO"/>
        </w:rPr>
        <w:t xml:space="preserve">n </w:t>
      </w:r>
      <w:r w:rsidR="00624446" w:rsidRPr="00B04A10">
        <w:rPr>
          <w:sz w:val="24"/>
          <w:szCs w:val="24"/>
          <w:lang w:val="ro-RO"/>
        </w:rPr>
        <w:t>funcțiune</w:t>
      </w:r>
      <w:r w:rsidRPr="00B04A10">
        <w:rPr>
          <w:sz w:val="24"/>
          <w:szCs w:val="24"/>
          <w:lang w:val="ro-RO"/>
        </w:rPr>
        <w:t xml:space="preserve"> a serviciilor al </w:t>
      </w:r>
      <w:r w:rsidR="00624446" w:rsidRPr="00B04A10">
        <w:rPr>
          <w:sz w:val="24"/>
          <w:szCs w:val="24"/>
          <w:lang w:val="ro-RO"/>
        </w:rPr>
        <w:t>căror</w:t>
      </w:r>
      <w:r w:rsidRPr="00B04A10">
        <w:rPr>
          <w:sz w:val="24"/>
          <w:szCs w:val="24"/>
          <w:lang w:val="ro-RO"/>
        </w:rPr>
        <w:t xml:space="preserve"> deranjament provine din vina sa.</w:t>
      </w:r>
    </w:p>
    <w:p w:rsidR="00FB6CB9" w:rsidRPr="00B04A10" w:rsidRDefault="00FB6CB9" w:rsidP="00FB6CB9">
      <w:pPr>
        <w:pStyle w:val="BodyText"/>
        <w:ind w:firstLine="720"/>
        <w:rPr>
          <w:sz w:val="24"/>
          <w:szCs w:val="24"/>
          <w:lang w:val="ro-RO"/>
        </w:rPr>
      </w:pPr>
      <w:r w:rsidRPr="00B04A10">
        <w:rPr>
          <w:sz w:val="24"/>
          <w:szCs w:val="24"/>
          <w:lang w:val="ro-RO"/>
        </w:rPr>
        <w:t xml:space="preserve">10.5. Să respecte prevederile aplicabile ale convenţiei privind delimitarea răspunderilor pe linie de securitate şi sănătate în muncă, situaţii de urgenţă şi protecţia mediului, </w:t>
      </w:r>
      <w:r w:rsidR="00963B5C" w:rsidRPr="00B04A10">
        <w:rPr>
          <w:sz w:val="24"/>
          <w:szCs w:val="24"/>
          <w:lang w:val="ro-RO"/>
        </w:rPr>
        <w:t>încheiată</w:t>
      </w:r>
      <w:r w:rsidRPr="00B04A10">
        <w:rPr>
          <w:sz w:val="24"/>
          <w:szCs w:val="24"/>
          <w:lang w:val="ro-RO"/>
        </w:rPr>
        <w:t xml:space="preserve"> </w:t>
      </w:r>
      <w:r w:rsidR="00963B5C">
        <w:rPr>
          <w:sz w:val="24"/>
          <w:szCs w:val="24"/>
          <w:lang w:val="ro-RO"/>
        </w:rPr>
        <w:t>î</w:t>
      </w:r>
      <w:r w:rsidRPr="00B04A10">
        <w:rPr>
          <w:sz w:val="24"/>
          <w:szCs w:val="24"/>
          <w:lang w:val="ro-RO"/>
        </w:rPr>
        <w:t>ntre reprezentantul legal al contractantului si directorul centralei benef</w:t>
      </w:r>
      <w:r w:rsidR="00DF6002" w:rsidRPr="00B04A10">
        <w:rPr>
          <w:sz w:val="24"/>
          <w:szCs w:val="24"/>
          <w:lang w:val="ro-RO"/>
        </w:rPr>
        <w:t>iciare – anexa nr. 3</w:t>
      </w:r>
      <w:r w:rsidRPr="00B04A10">
        <w:rPr>
          <w:sz w:val="24"/>
          <w:szCs w:val="24"/>
          <w:lang w:val="ro-RO"/>
        </w:rPr>
        <w:t xml:space="preserve"> la contract. În convenţie se vor preciza răspunderile referitoare la comunicarea, cercetarea şi înregistrarea unor eventuale accidente de muncă.</w:t>
      </w:r>
    </w:p>
    <w:p w:rsidR="00FB6CB9" w:rsidRPr="00B04A10" w:rsidRDefault="00FB6CB9" w:rsidP="00FB6CB9">
      <w:pPr>
        <w:pStyle w:val="BodyText"/>
        <w:ind w:firstLine="720"/>
        <w:rPr>
          <w:sz w:val="24"/>
          <w:szCs w:val="24"/>
          <w:lang w:val="ro-RO"/>
        </w:rPr>
      </w:pPr>
      <w:r w:rsidRPr="00B04A10">
        <w:rPr>
          <w:sz w:val="24"/>
          <w:szCs w:val="24"/>
          <w:lang w:val="ro-RO"/>
        </w:rPr>
        <w:t>10.6. Sa sesizeze orice problemă tehnică la numărul de telefon menţionat la pct. 9.15, iar dacă problema nu va fi rezolvată în decurs de 60 minute, să trimită şi sesizare scrisă.</w:t>
      </w:r>
    </w:p>
    <w:p w:rsidR="00FB6CB9" w:rsidRPr="00B04A10" w:rsidRDefault="00107EA4" w:rsidP="00FB6CB9">
      <w:pPr>
        <w:pStyle w:val="BodyText"/>
        <w:rPr>
          <w:sz w:val="24"/>
          <w:szCs w:val="24"/>
          <w:lang w:val="ro-RO"/>
        </w:rPr>
      </w:pPr>
      <w:r w:rsidRPr="00B04A10">
        <w:rPr>
          <w:sz w:val="24"/>
          <w:szCs w:val="24"/>
          <w:lang w:val="ro-RO"/>
        </w:rPr>
        <w:tab/>
      </w: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CAP.11. RECEPŢIA SERVICIILOR, INSPECŢII, TESTE</w:t>
      </w:r>
    </w:p>
    <w:p w:rsidR="002E77D1" w:rsidRPr="00B04A10" w:rsidRDefault="002E77D1" w:rsidP="002E77D1">
      <w:pPr>
        <w:pStyle w:val="BodyText"/>
        <w:ind w:firstLine="720"/>
        <w:rPr>
          <w:sz w:val="24"/>
          <w:szCs w:val="24"/>
          <w:lang w:val="ro-RO"/>
        </w:rPr>
      </w:pPr>
      <w:r w:rsidRPr="00B04A10">
        <w:rPr>
          <w:sz w:val="24"/>
          <w:szCs w:val="24"/>
          <w:lang w:val="ro-RO"/>
        </w:rPr>
        <w:t>11.1. Achizitorul are dreptul să inspecteze/recepţioneze, auditeze sau să asiste la teste (probe) la serviciile aferente contractului fără nici o cheltuială suplimentară.</w:t>
      </w:r>
    </w:p>
    <w:p w:rsidR="002E77D1" w:rsidRPr="00B04A10" w:rsidRDefault="002E77D1" w:rsidP="002E77D1">
      <w:pPr>
        <w:pStyle w:val="BodyText"/>
        <w:ind w:firstLine="720"/>
        <w:rPr>
          <w:sz w:val="24"/>
          <w:szCs w:val="24"/>
          <w:lang w:val="ro-RO"/>
        </w:rPr>
      </w:pPr>
      <w:r w:rsidRPr="00B04A10">
        <w:rPr>
          <w:sz w:val="24"/>
          <w:szCs w:val="24"/>
          <w:lang w:val="ro-RO"/>
        </w:rPr>
        <w:t>11.2. La punerea in functiune in fiecare locatie (CTE) se va intocmi un PV de receptie care va atesta conformitatea serviciilor cu cerintele Caietului de sarcini.</w:t>
      </w:r>
    </w:p>
    <w:p w:rsidR="00107EA4" w:rsidRPr="00B04A10" w:rsidRDefault="00107EA4" w:rsidP="00923608">
      <w:pPr>
        <w:pStyle w:val="BodyText"/>
        <w:ind w:left="1174"/>
        <w:rPr>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CAP.12. GARANŢII ŞI RESPONSABILITĂŢI</w:t>
      </w:r>
    </w:p>
    <w:p w:rsidR="00107EA4" w:rsidRPr="00B04A10" w:rsidRDefault="00107EA4" w:rsidP="00923608">
      <w:pPr>
        <w:pStyle w:val="BodyText"/>
        <w:ind w:firstLine="720"/>
        <w:rPr>
          <w:sz w:val="24"/>
          <w:szCs w:val="24"/>
          <w:lang w:val="ro-RO"/>
        </w:rPr>
      </w:pPr>
      <w:r w:rsidRPr="00B04A10">
        <w:rPr>
          <w:sz w:val="24"/>
          <w:szCs w:val="24"/>
          <w:lang w:val="ro-RO"/>
        </w:rPr>
        <w:t xml:space="preserve">12.1. Pentru garantarea calităţii, cantităţii şi realizării în termenul stabilit a prezentului contract, se prevede o garanţie de bună execuţie de </w:t>
      </w:r>
      <w:r w:rsidR="002E77D1" w:rsidRPr="00B04A10">
        <w:rPr>
          <w:sz w:val="24"/>
          <w:szCs w:val="24"/>
          <w:lang w:val="ro-RO"/>
        </w:rPr>
        <w:t>10</w:t>
      </w:r>
      <w:r w:rsidRPr="00B04A10">
        <w:rPr>
          <w:sz w:val="24"/>
          <w:szCs w:val="24"/>
          <w:lang w:val="ro-RO"/>
        </w:rPr>
        <w:t>% din valoarea contractului, fără TVA, însemnând:_____________ lei (în cifre), ________________________ lei (în litere).</w:t>
      </w:r>
    </w:p>
    <w:p w:rsidR="00107EA4" w:rsidRPr="00B04A10" w:rsidRDefault="00107EA4" w:rsidP="00923608">
      <w:pPr>
        <w:pStyle w:val="BodyText"/>
        <w:ind w:firstLine="720"/>
        <w:rPr>
          <w:sz w:val="24"/>
          <w:szCs w:val="24"/>
          <w:lang w:val="ro-RO"/>
        </w:rPr>
      </w:pPr>
      <w:r w:rsidRPr="00B04A10">
        <w:rPr>
          <w:sz w:val="24"/>
          <w:szCs w:val="24"/>
          <w:lang w:val="ro-RO"/>
        </w:rPr>
        <w:t>12.2. Garanţia de bună execuţie a prezentului contract se constituie prin______________________________________________________________________________</w:t>
      </w:r>
    </w:p>
    <w:p w:rsidR="00107EA4" w:rsidRPr="00B04A10" w:rsidRDefault="00107EA4" w:rsidP="00923608">
      <w:pPr>
        <w:pStyle w:val="BodyText"/>
        <w:ind w:firstLine="720"/>
        <w:rPr>
          <w:sz w:val="24"/>
          <w:szCs w:val="24"/>
          <w:lang w:val="ro-RO"/>
        </w:rPr>
      </w:pPr>
    </w:p>
    <w:p w:rsidR="00B107ED" w:rsidRPr="00B04A10" w:rsidRDefault="00B107ED" w:rsidP="00B107ED">
      <w:pPr>
        <w:pStyle w:val="BodyText"/>
        <w:rPr>
          <w:sz w:val="24"/>
          <w:szCs w:val="24"/>
          <w:lang w:val="ro-RO"/>
        </w:rPr>
      </w:pPr>
      <w:r w:rsidRPr="00B04A10">
        <w:rPr>
          <w:sz w:val="24"/>
          <w:szCs w:val="24"/>
          <w:lang w:val="ro-RO"/>
        </w:rPr>
        <w:lastRenderedPageBreak/>
        <w:t xml:space="preserve">(se va preciza unul din </w:t>
      </w:r>
      <w:r w:rsidRPr="00B04A10">
        <w:rPr>
          <w:color w:val="000000" w:themeColor="text1"/>
          <w:sz w:val="24"/>
          <w:szCs w:val="24"/>
          <w:lang w:val="ro-RO"/>
        </w:rPr>
        <w:t>cele 4 moduri</w:t>
      </w:r>
      <w:r w:rsidRPr="00B04A10">
        <w:rPr>
          <w:sz w:val="24"/>
          <w:szCs w:val="24"/>
          <w:lang w:val="ro-RO"/>
        </w:rPr>
        <w:t xml:space="preserve"> de constituire menţionate în documentaţia de atribuire, stabilit de contractant prin oferta sa şi convenit cu achizitorul şi anume:</w:t>
      </w:r>
    </w:p>
    <w:p w:rsidR="00B107ED" w:rsidRPr="00B04A10" w:rsidRDefault="00B107ED" w:rsidP="00B107ED">
      <w:pPr>
        <w:pStyle w:val="BodyText"/>
        <w:rPr>
          <w:bCs/>
          <w:color w:val="000000" w:themeColor="text1"/>
          <w:sz w:val="24"/>
          <w:szCs w:val="24"/>
          <w:lang w:val="ro-RO"/>
        </w:rPr>
      </w:pPr>
      <w:r w:rsidRPr="00B04A10">
        <w:rPr>
          <w:bCs/>
          <w:color w:val="000000" w:themeColor="text1"/>
          <w:sz w:val="22"/>
          <w:szCs w:val="22"/>
          <w:lang w:val="ro-RO"/>
        </w:rPr>
        <w:tab/>
      </w:r>
      <w:r w:rsidRPr="00B04A10">
        <w:rPr>
          <w:bCs/>
          <w:color w:val="000000" w:themeColor="text1"/>
          <w:sz w:val="24"/>
          <w:szCs w:val="24"/>
          <w:lang w:val="ro-RO"/>
        </w:rPr>
        <w:t xml:space="preserve">a) </w:t>
      </w:r>
      <w:r w:rsidRPr="00B04A10">
        <w:rPr>
          <w:color w:val="000000" w:themeColor="text1"/>
          <w:sz w:val="24"/>
          <w:szCs w:val="24"/>
          <w:lang w:val="ro-RO"/>
        </w:rPr>
        <w:t xml:space="preserve">virament bancar </w:t>
      </w:r>
      <w:r w:rsidR="00963B5C">
        <w:rPr>
          <w:color w:val="000000" w:themeColor="text1"/>
          <w:sz w:val="24"/>
          <w:szCs w:val="24"/>
          <w:lang w:val="ro-RO"/>
        </w:rPr>
        <w:t>î</w:t>
      </w:r>
      <w:r w:rsidRPr="00B04A10">
        <w:rPr>
          <w:color w:val="000000" w:themeColor="text1"/>
          <w:sz w:val="24"/>
          <w:szCs w:val="24"/>
          <w:lang w:val="ro-RO"/>
        </w:rPr>
        <w:t xml:space="preserve">n contul beneficiarului </w:t>
      </w:r>
      <w:r w:rsidR="00963B5C" w:rsidRPr="00B04A10">
        <w:rPr>
          <w:color w:val="000000" w:themeColor="text1"/>
          <w:sz w:val="24"/>
          <w:szCs w:val="24"/>
          <w:lang w:val="ro-RO"/>
        </w:rPr>
        <w:t>menționat</w:t>
      </w:r>
      <w:r w:rsidRPr="00B04A10">
        <w:rPr>
          <w:color w:val="000000" w:themeColor="text1"/>
          <w:sz w:val="24"/>
          <w:szCs w:val="24"/>
          <w:lang w:val="ro-RO"/>
        </w:rPr>
        <w:t xml:space="preserve"> la capitolul I, sau</w:t>
      </w:r>
    </w:p>
    <w:p w:rsidR="00B107ED" w:rsidRPr="00B04A10" w:rsidRDefault="00B107ED" w:rsidP="00B107ED">
      <w:pPr>
        <w:pStyle w:val="BodyText"/>
        <w:rPr>
          <w:bCs/>
          <w:color w:val="000000" w:themeColor="text1"/>
          <w:sz w:val="24"/>
          <w:szCs w:val="24"/>
          <w:lang w:val="ro-RO"/>
        </w:rPr>
      </w:pPr>
      <w:r w:rsidRPr="00B04A10">
        <w:rPr>
          <w:bCs/>
          <w:color w:val="000000" w:themeColor="text1"/>
          <w:sz w:val="24"/>
          <w:szCs w:val="24"/>
          <w:lang w:val="ro-RO"/>
        </w:rPr>
        <w:tab/>
        <w:t xml:space="preserve">b) instrument de garantare </w:t>
      </w:r>
      <w:r w:rsidRPr="00B04A10">
        <w:rPr>
          <w:color w:val="000000" w:themeColor="text1"/>
          <w:sz w:val="24"/>
          <w:szCs w:val="24"/>
          <w:lang w:val="ro-RO"/>
        </w:rPr>
        <w:t>emis de o instituţie de credit din România sau din alt stat sau de o societate de asigurări, în condiţiile legii</w:t>
      </w:r>
      <w:r w:rsidRPr="00B04A10">
        <w:rPr>
          <w:bCs/>
          <w:color w:val="000000" w:themeColor="text1"/>
          <w:sz w:val="24"/>
          <w:szCs w:val="24"/>
          <w:lang w:val="ro-RO"/>
        </w:rPr>
        <w:t xml:space="preserve">, </w:t>
      </w:r>
      <w:r w:rsidRPr="00B04A10">
        <w:rPr>
          <w:color w:val="000000" w:themeColor="text1"/>
          <w:sz w:val="24"/>
          <w:szCs w:val="24"/>
          <w:lang w:val="ro-RO"/>
        </w:rPr>
        <w:t xml:space="preserve">prezentat în original de către contractant. </w:t>
      </w:r>
      <w:r w:rsidRPr="00B04A10">
        <w:rPr>
          <w:bCs/>
          <w:color w:val="000000" w:themeColor="text1"/>
          <w:sz w:val="24"/>
          <w:szCs w:val="24"/>
          <w:lang w:val="ro-RO"/>
        </w:rPr>
        <w:t>Valabilitatea instrumentului de garantare trebuie s</w:t>
      </w:r>
      <w:r w:rsidR="00963B5C">
        <w:rPr>
          <w:bCs/>
          <w:color w:val="000000" w:themeColor="text1"/>
          <w:sz w:val="24"/>
          <w:szCs w:val="24"/>
          <w:lang w:val="ro-RO"/>
        </w:rPr>
        <w:t>ă</w:t>
      </w:r>
      <w:r w:rsidRPr="00B04A10">
        <w:rPr>
          <w:bCs/>
          <w:color w:val="000000" w:themeColor="text1"/>
          <w:sz w:val="24"/>
          <w:szCs w:val="24"/>
          <w:lang w:val="ro-RO"/>
        </w:rPr>
        <w:t xml:space="preserve"> </w:t>
      </w:r>
      <w:r w:rsidR="00963B5C" w:rsidRPr="00B04A10">
        <w:rPr>
          <w:bCs/>
          <w:color w:val="000000" w:themeColor="text1"/>
          <w:sz w:val="24"/>
          <w:szCs w:val="24"/>
          <w:lang w:val="ro-RO"/>
        </w:rPr>
        <w:t>depășească</w:t>
      </w:r>
      <w:r w:rsidR="00146F18" w:rsidRPr="00B04A10">
        <w:rPr>
          <w:bCs/>
          <w:color w:val="000000" w:themeColor="text1"/>
          <w:sz w:val="24"/>
          <w:szCs w:val="24"/>
          <w:lang w:val="ro-RO"/>
        </w:rPr>
        <w:t xml:space="preserve"> cu minim 30 de</w:t>
      </w:r>
      <w:r w:rsidR="00722D09" w:rsidRPr="00B04A10">
        <w:rPr>
          <w:bCs/>
          <w:color w:val="000000" w:themeColor="text1"/>
          <w:sz w:val="24"/>
          <w:szCs w:val="24"/>
          <w:lang w:val="ro-RO"/>
        </w:rPr>
        <w:t xml:space="preserve"> zile durata</w:t>
      </w:r>
      <w:r w:rsidRPr="00B04A10">
        <w:rPr>
          <w:bCs/>
          <w:color w:val="000000" w:themeColor="text1"/>
          <w:sz w:val="24"/>
          <w:szCs w:val="24"/>
          <w:lang w:val="ro-RO"/>
        </w:rPr>
        <w:t xml:space="preserve"> de prestare a serviciilor contractate. In cazul </w:t>
      </w:r>
      <w:r w:rsidR="00963B5C">
        <w:rPr>
          <w:bCs/>
          <w:color w:val="000000" w:themeColor="text1"/>
          <w:sz w:val="24"/>
          <w:szCs w:val="24"/>
          <w:lang w:val="ro-RO"/>
        </w:rPr>
        <w:t>î</w:t>
      </w:r>
      <w:r w:rsidRPr="00B04A10">
        <w:rPr>
          <w:bCs/>
          <w:color w:val="000000" w:themeColor="text1"/>
          <w:sz w:val="24"/>
          <w:szCs w:val="24"/>
          <w:lang w:val="ro-RO"/>
        </w:rPr>
        <w:t xml:space="preserve">n care contractantul </w:t>
      </w:r>
      <w:r w:rsidR="00963B5C" w:rsidRPr="00B04A10">
        <w:rPr>
          <w:bCs/>
          <w:color w:val="000000" w:themeColor="text1"/>
          <w:sz w:val="24"/>
          <w:szCs w:val="24"/>
          <w:lang w:val="ro-RO"/>
        </w:rPr>
        <w:t>întârzie</w:t>
      </w:r>
      <w:r w:rsidRPr="00B04A10">
        <w:rPr>
          <w:bCs/>
          <w:color w:val="000000" w:themeColor="text1"/>
          <w:sz w:val="24"/>
          <w:szCs w:val="24"/>
          <w:lang w:val="ro-RO"/>
        </w:rPr>
        <w:t xml:space="preserve"> prestarea serviciilor, valabilitatea instrumentului de garantare trebuie prelungita </w:t>
      </w:r>
      <w:r w:rsidR="00963B5C" w:rsidRPr="00B04A10">
        <w:rPr>
          <w:bCs/>
          <w:color w:val="000000" w:themeColor="text1"/>
          <w:sz w:val="24"/>
          <w:szCs w:val="24"/>
          <w:lang w:val="ro-RO"/>
        </w:rPr>
        <w:t>corespunzător</w:t>
      </w:r>
      <w:r w:rsidRPr="00B04A10">
        <w:rPr>
          <w:bCs/>
          <w:color w:val="000000" w:themeColor="text1"/>
          <w:sz w:val="24"/>
          <w:szCs w:val="24"/>
          <w:lang w:val="ro-RO"/>
        </w:rPr>
        <w:t>; sau</w:t>
      </w:r>
    </w:p>
    <w:p w:rsidR="00B107ED" w:rsidRPr="00B04A10" w:rsidRDefault="00B107ED" w:rsidP="00B107ED">
      <w:pPr>
        <w:pStyle w:val="BodyText"/>
        <w:ind w:firstLine="708"/>
        <w:rPr>
          <w:color w:val="000000" w:themeColor="text1"/>
          <w:sz w:val="24"/>
          <w:szCs w:val="24"/>
          <w:lang w:val="ro-RO"/>
        </w:rPr>
      </w:pPr>
      <w:r w:rsidRPr="00B04A10">
        <w:rPr>
          <w:bCs/>
          <w:color w:val="000000" w:themeColor="text1"/>
          <w:sz w:val="24"/>
          <w:szCs w:val="24"/>
          <w:lang w:val="ro-RO"/>
        </w:rPr>
        <w:t>c) depunerea la casieria achizitorului, în numerar, în cazul în care valoarea garanţiei de bună execuţie este mai mică de 5.000 lei; sau</w:t>
      </w:r>
      <w:r w:rsidRPr="00B04A10">
        <w:rPr>
          <w:color w:val="000000" w:themeColor="text1"/>
          <w:sz w:val="24"/>
          <w:szCs w:val="24"/>
          <w:lang w:val="ro-RO"/>
        </w:rPr>
        <w:t xml:space="preserve"> </w:t>
      </w:r>
    </w:p>
    <w:p w:rsidR="00B107ED" w:rsidRPr="00B04A10" w:rsidRDefault="00B107ED" w:rsidP="00B107ED">
      <w:pPr>
        <w:pStyle w:val="BodyText"/>
        <w:ind w:firstLine="708"/>
        <w:rPr>
          <w:color w:val="000000" w:themeColor="text1"/>
          <w:sz w:val="24"/>
          <w:szCs w:val="24"/>
          <w:lang w:val="ro-RO"/>
        </w:rPr>
      </w:pPr>
      <w:r w:rsidRPr="00B04A10">
        <w:rPr>
          <w:bCs/>
          <w:color w:val="000000" w:themeColor="text1"/>
          <w:sz w:val="24"/>
          <w:szCs w:val="24"/>
          <w:lang w:val="ro-RO"/>
        </w:rPr>
        <w:t xml:space="preserve">d) </w:t>
      </w:r>
      <w:r w:rsidRPr="00B04A10">
        <w:rPr>
          <w:color w:val="000000" w:themeColor="text1"/>
          <w:sz w:val="24"/>
          <w:szCs w:val="24"/>
          <w:lang w:val="ro-RO"/>
        </w:rPr>
        <w:t>reţineri succesive din facturile introduse la plată.</w:t>
      </w:r>
      <w:r w:rsidRPr="00B04A10">
        <w:rPr>
          <w:b/>
          <w:color w:val="000000" w:themeColor="text1"/>
          <w:sz w:val="24"/>
          <w:szCs w:val="24"/>
          <w:lang w:val="ro-RO"/>
        </w:rPr>
        <w:t xml:space="preserve"> </w:t>
      </w:r>
      <w:r w:rsidRPr="00B04A10">
        <w:rPr>
          <w:color w:val="000000" w:themeColor="text1"/>
          <w:sz w:val="24"/>
          <w:szCs w:val="24"/>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Pr="00B04A10">
        <w:rPr>
          <w:b/>
          <w:color w:val="000000" w:themeColor="text1"/>
          <w:sz w:val="24"/>
          <w:szCs w:val="24"/>
          <w:lang w:val="ro-RO"/>
        </w:rPr>
        <w:t xml:space="preserve"> </w:t>
      </w:r>
      <w:r w:rsidRPr="00B04A10">
        <w:rPr>
          <w:color w:val="000000" w:themeColor="text1"/>
          <w:sz w:val="24"/>
          <w:szCs w:val="24"/>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107EA4" w:rsidRPr="00963B5C" w:rsidRDefault="00107EA4" w:rsidP="0065557E">
      <w:pPr>
        <w:ind w:firstLine="720"/>
        <w:jc w:val="both"/>
        <w:rPr>
          <w:b/>
          <w:sz w:val="24"/>
          <w:szCs w:val="24"/>
          <w:lang w:val="ro-RO"/>
        </w:rPr>
      </w:pPr>
      <w:r w:rsidRPr="00963B5C">
        <w:rPr>
          <w:sz w:val="24"/>
          <w:szCs w:val="24"/>
          <w:lang w:val="ro-RO"/>
        </w:rPr>
        <w:t xml:space="preserve">12.3. In cazul în care prestatorul nu prezintă dovada constituirii garanţiei de bună execuţie, în forma convenită, </w:t>
      </w:r>
      <w:r w:rsidRPr="00963B5C">
        <w:rPr>
          <w:bCs/>
          <w:sz w:val="24"/>
          <w:szCs w:val="24"/>
          <w:lang w:val="ro-RO"/>
        </w:rPr>
        <w:t xml:space="preserve">în termen de 5 zile </w:t>
      </w:r>
      <w:r w:rsidR="00963B5C" w:rsidRPr="00963B5C">
        <w:rPr>
          <w:bCs/>
          <w:sz w:val="24"/>
          <w:szCs w:val="24"/>
          <w:lang w:val="ro-RO"/>
        </w:rPr>
        <w:t>lucrătoare</w:t>
      </w:r>
      <w:r w:rsidRPr="00963B5C">
        <w:rPr>
          <w:bCs/>
          <w:sz w:val="24"/>
          <w:szCs w:val="24"/>
          <w:lang w:val="ro-RO"/>
        </w:rPr>
        <w:t xml:space="preserve"> de la perfectarea contractului</w:t>
      </w:r>
      <w:r w:rsidRPr="00963B5C">
        <w:rPr>
          <w:sz w:val="24"/>
          <w:szCs w:val="24"/>
          <w:lang w:val="ro-RO"/>
        </w:rPr>
        <w:t>, achizitorul va considera contractul rezolvit de plin drept, cu notificare prealabilă.</w:t>
      </w:r>
    </w:p>
    <w:p w:rsidR="00107EA4" w:rsidRPr="00B04A10" w:rsidRDefault="00107EA4" w:rsidP="00923608">
      <w:pPr>
        <w:pStyle w:val="BodyText"/>
        <w:ind w:firstLine="720"/>
        <w:rPr>
          <w:color w:val="000000" w:themeColor="text1"/>
          <w:sz w:val="24"/>
          <w:szCs w:val="24"/>
          <w:lang w:val="ro-RO"/>
        </w:rPr>
      </w:pPr>
      <w:r w:rsidRPr="00B04A10">
        <w:rPr>
          <w:sz w:val="24"/>
          <w:szCs w:val="24"/>
          <w:lang w:val="ro-RO"/>
        </w:rPr>
        <w:t xml:space="preserve">12.4. Restituirea garanţiei de bună execuţie la prestator sau notificarea către agentul bancar sau </w:t>
      </w:r>
      <w:r w:rsidR="00963B5C" w:rsidRPr="00B04A10">
        <w:rPr>
          <w:sz w:val="24"/>
          <w:szCs w:val="24"/>
          <w:lang w:val="ro-RO"/>
        </w:rPr>
        <w:t>către</w:t>
      </w:r>
      <w:r w:rsidRPr="00B04A10">
        <w:rPr>
          <w:sz w:val="24"/>
          <w:szCs w:val="24"/>
          <w:lang w:val="ro-RO"/>
        </w:rPr>
        <w:t xml:space="preserve"> societatea de </w:t>
      </w:r>
      <w:r w:rsidR="00963B5C" w:rsidRPr="00B04A10">
        <w:rPr>
          <w:sz w:val="24"/>
          <w:szCs w:val="24"/>
          <w:lang w:val="ro-RO"/>
        </w:rPr>
        <w:t>asigurări</w:t>
      </w:r>
      <w:r w:rsidRPr="00B04A10">
        <w:rPr>
          <w:sz w:val="24"/>
          <w:szCs w:val="24"/>
          <w:lang w:val="ro-RO"/>
        </w:rPr>
        <w:t xml:space="preserve">, se face </w:t>
      </w:r>
      <w:r w:rsidR="00963B5C" w:rsidRPr="00B04A10">
        <w:rPr>
          <w:sz w:val="24"/>
          <w:szCs w:val="24"/>
          <w:lang w:val="ro-RO"/>
        </w:rPr>
        <w:t>după</w:t>
      </w:r>
      <w:r w:rsidRPr="00B04A10">
        <w:rPr>
          <w:sz w:val="24"/>
          <w:szCs w:val="24"/>
          <w:lang w:val="ro-RO"/>
        </w:rPr>
        <w:t xml:space="preserve"> </w:t>
      </w:r>
      <w:r w:rsidR="00963B5C" w:rsidRPr="00B04A10">
        <w:rPr>
          <w:sz w:val="24"/>
          <w:szCs w:val="24"/>
          <w:lang w:val="ro-RO"/>
        </w:rPr>
        <w:t>îndeplinirea</w:t>
      </w:r>
      <w:r w:rsidRPr="00B04A10">
        <w:rPr>
          <w:sz w:val="24"/>
          <w:szCs w:val="24"/>
          <w:lang w:val="ro-RO"/>
        </w:rPr>
        <w:t xml:space="preserve"> tuturor </w:t>
      </w:r>
      <w:r w:rsidR="00963B5C" w:rsidRPr="00B04A10">
        <w:rPr>
          <w:sz w:val="24"/>
          <w:szCs w:val="24"/>
          <w:lang w:val="ro-RO"/>
        </w:rPr>
        <w:t>obligațiilor</w:t>
      </w:r>
      <w:r w:rsidRPr="00B04A10">
        <w:rPr>
          <w:sz w:val="24"/>
          <w:szCs w:val="24"/>
          <w:lang w:val="ro-RO"/>
        </w:rPr>
        <w:t xml:space="preserve"> asumate de </w:t>
      </w:r>
      <w:r w:rsidR="00963B5C" w:rsidRPr="00B04A10">
        <w:rPr>
          <w:sz w:val="24"/>
          <w:szCs w:val="24"/>
          <w:lang w:val="ro-RO"/>
        </w:rPr>
        <w:t>către</w:t>
      </w:r>
      <w:r w:rsidRPr="00B04A10">
        <w:rPr>
          <w:sz w:val="24"/>
          <w:szCs w:val="24"/>
          <w:lang w:val="ro-RO"/>
        </w:rPr>
        <w:t xml:space="preserve"> prestator, în termen 14 zile de la data încheierii procesului verbal de recepţie </w:t>
      </w:r>
      <w:r w:rsidR="002E77D1" w:rsidRPr="00B04A10">
        <w:rPr>
          <w:color w:val="000000" w:themeColor="text1"/>
          <w:sz w:val="24"/>
          <w:szCs w:val="24"/>
          <w:lang w:val="ro-RO"/>
        </w:rPr>
        <w:t xml:space="preserve">la terminarea serviciilor, </w:t>
      </w:r>
      <w:r w:rsidR="00963B5C">
        <w:rPr>
          <w:color w:val="000000" w:themeColor="text1"/>
          <w:sz w:val="24"/>
          <w:szCs w:val="24"/>
          <w:lang w:val="ro-RO"/>
        </w:rPr>
        <w:t>î</w:t>
      </w:r>
      <w:r w:rsidRPr="00B04A10">
        <w:rPr>
          <w:color w:val="000000" w:themeColor="text1"/>
          <w:sz w:val="24"/>
          <w:szCs w:val="24"/>
          <w:lang w:val="ro-RO"/>
        </w:rPr>
        <w:t xml:space="preserve">n cazul constituirii prin </w:t>
      </w:r>
      <w:r w:rsidR="00B107ED" w:rsidRPr="00B04A10">
        <w:rPr>
          <w:color w:val="000000" w:themeColor="text1"/>
          <w:sz w:val="24"/>
          <w:szCs w:val="24"/>
          <w:lang w:val="ro-RO"/>
        </w:rPr>
        <w:t>virament bancar/</w:t>
      </w:r>
      <w:r w:rsidRPr="00B04A10">
        <w:rPr>
          <w:color w:val="000000" w:themeColor="text1"/>
          <w:sz w:val="24"/>
          <w:szCs w:val="24"/>
          <w:lang w:val="ro-RO"/>
        </w:rPr>
        <w:t xml:space="preserve">scrisoare/instrument de garantare/ depunere la casierie, respectiv în termen de 14 zile de la data ultimei </w:t>
      </w:r>
      <w:r w:rsidR="00963B5C" w:rsidRPr="00B04A10">
        <w:rPr>
          <w:color w:val="000000" w:themeColor="text1"/>
          <w:sz w:val="24"/>
          <w:szCs w:val="24"/>
          <w:lang w:val="ro-RO"/>
        </w:rPr>
        <w:t>plăți</w:t>
      </w:r>
      <w:r w:rsidRPr="00B04A10">
        <w:rPr>
          <w:color w:val="000000" w:themeColor="text1"/>
          <w:sz w:val="24"/>
          <w:szCs w:val="24"/>
          <w:lang w:val="ro-RO"/>
        </w:rPr>
        <w:t xml:space="preserve"> </w:t>
      </w:r>
      <w:r w:rsidR="00084E5F">
        <w:rPr>
          <w:color w:val="000000" w:themeColor="text1"/>
          <w:sz w:val="24"/>
          <w:szCs w:val="24"/>
          <w:lang w:val="ro-RO"/>
        </w:rPr>
        <w:t>î</w:t>
      </w:r>
      <w:r w:rsidRPr="00B04A10">
        <w:rPr>
          <w:color w:val="000000" w:themeColor="text1"/>
          <w:sz w:val="24"/>
          <w:szCs w:val="24"/>
          <w:lang w:val="ro-RO"/>
        </w:rPr>
        <w:t xml:space="preserve">n cazul constituirii prin </w:t>
      </w:r>
      <w:r w:rsidR="00963B5C" w:rsidRPr="00B04A10">
        <w:rPr>
          <w:color w:val="000000" w:themeColor="text1"/>
          <w:sz w:val="24"/>
          <w:szCs w:val="24"/>
          <w:lang w:val="ro-RO"/>
        </w:rPr>
        <w:t>rețineri</w:t>
      </w:r>
      <w:r w:rsidRPr="00B04A10">
        <w:rPr>
          <w:color w:val="000000" w:themeColor="text1"/>
          <w:sz w:val="24"/>
          <w:szCs w:val="24"/>
          <w:lang w:val="ro-RO"/>
        </w:rPr>
        <w:t xml:space="preserve"> succesive, dacă achizitorul nu a ridicat până la acea dată pretenţii asupra ei</w:t>
      </w:r>
      <w:r w:rsidR="00084E5F">
        <w:rPr>
          <w:color w:val="000000" w:themeColor="text1"/>
          <w:sz w:val="24"/>
          <w:szCs w:val="24"/>
          <w:lang w:val="ro-RO"/>
        </w:rPr>
        <w:t>.</w:t>
      </w:r>
    </w:p>
    <w:p w:rsidR="00107EA4" w:rsidRPr="00B04A10" w:rsidRDefault="00107EA4" w:rsidP="00923608">
      <w:pPr>
        <w:pStyle w:val="BodyText"/>
        <w:ind w:firstLine="720"/>
        <w:rPr>
          <w:sz w:val="24"/>
          <w:szCs w:val="24"/>
          <w:lang w:val="ro-RO"/>
        </w:rPr>
      </w:pPr>
      <w:r w:rsidRPr="00B04A10">
        <w:rPr>
          <w:sz w:val="24"/>
          <w:szCs w:val="24"/>
          <w:lang w:val="ro-RO"/>
        </w:rPr>
        <w:t>12.5.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 (anexa nr.</w:t>
      </w:r>
      <w:r w:rsidR="00DF6002" w:rsidRPr="00B04A10">
        <w:rPr>
          <w:sz w:val="24"/>
          <w:szCs w:val="24"/>
          <w:lang w:val="ro-RO"/>
        </w:rPr>
        <w:t xml:space="preserve"> 3</w:t>
      </w:r>
      <w:r w:rsidRPr="00B04A10">
        <w:rPr>
          <w:sz w:val="24"/>
          <w:szCs w:val="24"/>
          <w:lang w:val="ro-RO"/>
        </w:rPr>
        <w:t>).</w:t>
      </w:r>
    </w:p>
    <w:p w:rsidR="00107EA4" w:rsidRPr="00B04A10" w:rsidRDefault="00107EA4" w:rsidP="00923608">
      <w:pPr>
        <w:pStyle w:val="BodyText"/>
        <w:rPr>
          <w:sz w:val="24"/>
          <w:szCs w:val="24"/>
          <w:lang w:val="ro-RO"/>
        </w:rPr>
      </w:pPr>
      <w:r w:rsidRPr="00B04A10">
        <w:rPr>
          <w:sz w:val="24"/>
          <w:szCs w:val="24"/>
          <w:lang w:val="ro-RO"/>
        </w:rPr>
        <w:tab/>
        <w:t>Achizitorul are dreptul de a emite pretenţii asupra garanţiei de bună execuţie, în limita prejudiciului creat, dacă prestatorul nu îşi execut</w:t>
      </w:r>
      <w:r w:rsidR="00084E5F">
        <w:rPr>
          <w:sz w:val="24"/>
          <w:szCs w:val="24"/>
          <w:lang w:val="ro-RO"/>
        </w:rPr>
        <w:t>ă</w:t>
      </w:r>
      <w:r w:rsidRPr="00B04A10">
        <w:rPr>
          <w:sz w:val="24"/>
          <w:szCs w:val="24"/>
          <w:lang w:val="ro-RO"/>
        </w:rPr>
        <w:t>, execut</w:t>
      </w:r>
      <w:r w:rsidR="00084E5F">
        <w:rPr>
          <w:sz w:val="24"/>
          <w:szCs w:val="24"/>
          <w:lang w:val="ro-RO"/>
        </w:rPr>
        <w:t>ă</w:t>
      </w:r>
      <w:r w:rsidRPr="00B04A10">
        <w:rPr>
          <w:sz w:val="24"/>
          <w:szCs w:val="24"/>
          <w:lang w:val="ro-RO"/>
        </w:rPr>
        <w:t xml:space="preserve"> cu </w:t>
      </w:r>
      <w:r w:rsidR="00084E5F" w:rsidRPr="00B04A10">
        <w:rPr>
          <w:sz w:val="24"/>
          <w:szCs w:val="24"/>
          <w:lang w:val="ro-RO"/>
        </w:rPr>
        <w:t>întârziere</w:t>
      </w:r>
      <w:r w:rsidRPr="00B04A10">
        <w:rPr>
          <w:sz w:val="24"/>
          <w:szCs w:val="24"/>
          <w:lang w:val="ro-RO"/>
        </w:rPr>
        <w:t xml:space="preserve"> sau execut</w:t>
      </w:r>
      <w:r w:rsidR="00084E5F">
        <w:rPr>
          <w:sz w:val="24"/>
          <w:szCs w:val="24"/>
          <w:lang w:val="ro-RO"/>
        </w:rPr>
        <w:t>ă</w:t>
      </w:r>
      <w:r w:rsidRPr="00B04A10">
        <w:rPr>
          <w:sz w:val="24"/>
          <w:szCs w:val="24"/>
          <w:lang w:val="ro-RO"/>
        </w:rPr>
        <w:t xml:space="preserve"> cu </w:t>
      </w:r>
      <w:r w:rsidR="00084E5F" w:rsidRPr="00B04A10">
        <w:rPr>
          <w:sz w:val="24"/>
          <w:szCs w:val="24"/>
          <w:lang w:val="ro-RO"/>
        </w:rPr>
        <w:t>neconformități</w:t>
      </w:r>
      <w:r w:rsidRPr="00B04A10">
        <w:rPr>
          <w:sz w:val="24"/>
          <w:szCs w:val="24"/>
          <w:lang w:val="ro-RO"/>
        </w:rPr>
        <w:t xml:space="preserve"> obligaţiile asumate prin prezentul contract.</w:t>
      </w:r>
    </w:p>
    <w:p w:rsidR="00107EA4" w:rsidRPr="00B04A10" w:rsidRDefault="00107EA4" w:rsidP="00923608">
      <w:pPr>
        <w:pStyle w:val="BodyText"/>
        <w:rPr>
          <w:sz w:val="24"/>
          <w:szCs w:val="24"/>
          <w:lang w:val="ro-RO"/>
        </w:rPr>
      </w:pPr>
      <w:r w:rsidRPr="00B04A10">
        <w:rPr>
          <w:sz w:val="24"/>
          <w:szCs w:val="24"/>
          <w:lang w:val="ro-RO"/>
        </w:rPr>
        <w:tab/>
        <w:t>Anterior emiterii unei pretenţii asupra garanţiei de bună execuţie, achizitorul are obligaţia de a notifica acest lucru prestatorului, precizând totodată obligaţiile care nu au fost respectate.</w:t>
      </w:r>
    </w:p>
    <w:p w:rsidR="00E83091" w:rsidRPr="00B04A10" w:rsidRDefault="00107EA4" w:rsidP="00923608">
      <w:pPr>
        <w:pStyle w:val="BodyText"/>
        <w:ind w:firstLine="720"/>
        <w:rPr>
          <w:sz w:val="24"/>
          <w:szCs w:val="24"/>
          <w:lang w:val="ro-RO"/>
        </w:rPr>
      </w:pPr>
      <w:r w:rsidRPr="00B04A10">
        <w:rPr>
          <w:sz w:val="24"/>
          <w:szCs w:val="24"/>
          <w:lang w:val="ro-RO"/>
        </w:rPr>
        <w:t xml:space="preserve">12.6. Perioada de garanţie tehnică pentru </w:t>
      </w:r>
      <w:r w:rsidR="00E83091" w:rsidRPr="00B04A10">
        <w:rPr>
          <w:sz w:val="24"/>
          <w:szCs w:val="24"/>
          <w:lang w:val="ro-RO"/>
        </w:rPr>
        <w:t xml:space="preserve">echipamentele puse la dispozitie de prestator </w:t>
      </w:r>
      <w:r w:rsidR="00084E5F">
        <w:rPr>
          <w:sz w:val="24"/>
          <w:szCs w:val="24"/>
          <w:lang w:val="ro-RO"/>
        </w:rPr>
        <w:t>ș</w:t>
      </w:r>
      <w:r w:rsidR="00E83091" w:rsidRPr="00B04A10">
        <w:rPr>
          <w:sz w:val="24"/>
          <w:szCs w:val="24"/>
          <w:lang w:val="ro-RO"/>
        </w:rPr>
        <w:t xml:space="preserve">i montate </w:t>
      </w:r>
      <w:r w:rsidR="00084E5F">
        <w:rPr>
          <w:sz w:val="24"/>
          <w:szCs w:val="24"/>
          <w:lang w:val="ro-RO"/>
        </w:rPr>
        <w:t>î</w:t>
      </w:r>
      <w:r w:rsidR="00E83091" w:rsidRPr="00B04A10">
        <w:rPr>
          <w:sz w:val="24"/>
          <w:szCs w:val="24"/>
          <w:lang w:val="ro-RO"/>
        </w:rPr>
        <w:t xml:space="preserve">n scopul </w:t>
      </w:r>
      <w:r w:rsidR="00084E5F" w:rsidRPr="00B04A10">
        <w:rPr>
          <w:sz w:val="24"/>
          <w:szCs w:val="24"/>
          <w:lang w:val="ro-RO"/>
        </w:rPr>
        <w:t>îndeplinirii</w:t>
      </w:r>
      <w:r w:rsidR="00E83091" w:rsidRPr="00B04A10">
        <w:rPr>
          <w:sz w:val="24"/>
          <w:szCs w:val="24"/>
          <w:lang w:val="ro-RO"/>
        </w:rPr>
        <w:t xml:space="preserve"> obiectului </w:t>
      </w:r>
      <w:r w:rsidR="00084E5F" w:rsidRPr="00B04A10">
        <w:rPr>
          <w:sz w:val="24"/>
          <w:szCs w:val="24"/>
          <w:lang w:val="ro-RO"/>
        </w:rPr>
        <w:t>contractului</w:t>
      </w:r>
      <w:r w:rsidR="00E83091" w:rsidRPr="00B04A10">
        <w:rPr>
          <w:sz w:val="24"/>
          <w:szCs w:val="24"/>
          <w:lang w:val="ro-RO"/>
        </w:rPr>
        <w:t xml:space="preserve"> este de 36</w:t>
      </w:r>
      <w:r w:rsidR="00084E5F">
        <w:rPr>
          <w:sz w:val="24"/>
          <w:szCs w:val="24"/>
          <w:lang w:val="ro-RO"/>
        </w:rPr>
        <w:t>5 zile de la receptia acestora.</w:t>
      </w:r>
    </w:p>
    <w:p w:rsidR="00107EA4" w:rsidRPr="00B04A10" w:rsidRDefault="00107EA4" w:rsidP="00923608">
      <w:pPr>
        <w:pStyle w:val="BodyText"/>
        <w:ind w:firstLine="720"/>
        <w:rPr>
          <w:sz w:val="24"/>
          <w:szCs w:val="24"/>
          <w:lang w:val="ro-RO"/>
        </w:rPr>
      </w:pPr>
      <w:r w:rsidRPr="00B04A10">
        <w:rPr>
          <w:sz w:val="24"/>
          <w:szCs w:val="24"/>
          <w:lang w:val="ro-RO"/>
        </w:rPr>
        <w:t>Garantia tehnic</w:t>
      </w:r>
      <w:r w:rsidR="00084E5F">
        <w:rPr>
          <w:sz w:val="24"/>
          <w:szCs w:val="24"/>
          <w:lang w:val="ro-RO"/>
        </w:rPr>
        <w:t>ă</w:t>
      </w:r>
      <w:r w:rsidRPr="00B04A10">
        <w:rPr>
          <w:sz w:val="24"/>
          <w:szCs w:val="24"/>
          <w:lang w:val="ro-RO"/>
        </w:rPr>
        <w:t xml:space="preserve"> este distinct</w:t>
      </w:r>
      <w:r w:rsidR="00084E5F">
        <w:rPr>
          <w:sz w:val="24"/>
          <w:szCs w:val="24"/>
          <w:lang w:val="ro-RO"/>
        </w:rPr>
        <w:t>ă</w:t>
      </w:r>
      <w:r w:rsidRPr="00B04A10">
        <w:rPr>
          <w:sz w:val="24"/>
          <w:szCs w:val="24"/>
          <w:lang w:val="ro-RO"/>
        </w:rPr>
        <w:t xml:space="preserve"> de </w:t>
      </w:r>
      <w:r w:rsidR="00084E5F" w:rsidRPr="00B04A10">
        <w:rPr>
          <w:sz w:val="24"/>
          <w:szCs w:val="24"/>
          <w:lang w:val="ro-RO"/>
        </w:rPr>
        <w:t>garanția</w:t>
      </w:r>
      <w:r w:rsidRPr="00B04A10">
        <w:rPr>
          <w:sz w:val="24"/>
          <w:szCs w:val="24"/>
          <w:lang w:val="ro-RO"/>
        </w:rPr>
        <w:t xml:space="preserve"> de bun</w:t>
      </w:r>
      <w:r w:rsidR="00084E5F">
        <w:rPr>
          <w:sz w:val="24"/>
          <w:szCs w:val="24"/>
          <w:lang w:val="ro-RO"/>
        </w:rPr>
        <w:t>ă</w:t>
      </w:r>
      <w:r w:rsidRPr="00B04A10">
        <w:rPr>
          <w:sz w:val="24"/>
          <w:szCs w:val="24"/>
          <w:lang w:val="ro-RO"/>
        </w:rPr>
        <w:t xml:space="preserve"> executie a contractului.</w:t>
      </w:r>
    </w:p>
    <w:p w:rsidR="00107EA4" w:rsidRPr="00B04A10" w:rsidRDefault="00107EA4" w:rsidP="00923608">
      <w:pPr>
        <w:pStyle w:val="BodyText"/>
        <w:ind w:firstLine="720"/>
        <w:rPr>
          <w:sz w:val="24"/>
          <w:szCs w:val="24"/>
          <w:lang w:val="ro-RO"/>
        </w:rPr>
      </w:pPr>
      <w:r w:rsidRPr="00B04A10">
        <w:rPr>
          <w:sz w:val="24"/>
          <w:szCs w:val="24"/>
          <w:lang w:val="ro-RO"/>
        </w:rPr>
        <w:t>12.7. Neconformităţile apărute în perioada de garanţie se remediază pe cheltuiala prestatorului. Remedierea neconformităţilor şi durata remedierii vor fi consemnate într-un proces verbal semnat de reprezentanţii achizitorului şi prestatorului.</w:t>
      </w:r>
    </w:p>
    <w:p w:rsidR="00107EA4" w:rsidRPr="00B04A10" w:rsidRDefault="00E83091" w:rsidP="006A5F52">
      <w:pPr>
        <w:pStyle w:val="BodyText"/>
        <w:ind w:firstLine="720"/>
        <w:rPr>
          <w:sz w:val="24"/>
          <w:szCs w:val="24"/>
          <w:lang w:val="ro-RO"/>
        </w:rPr>
      </w:pPr>
      <w:r w:rsidRPr="00B04A10">
        <w:rPr>
          <w:sz w:val="24"/>
          <w:szCs w:val="24"/>
          <w:lang w:val="ro-RO"/>
        </w:rPr>
        <w:t>12.8</w:t>
      </w:r>
      <w:r w:rsidR="00107EA4" w:rsidRPr="00B04A10">
        <w:rPr>
          <w:sz w:val="24"/>
          <w:szCs w:val="24"/>
          <w:lang w:val="ro-RO"/>
        </w:rPr>
        <w:t xml:space="preserve">. Prestatorul răspunde de toate </w:t>
      </w:r>
      <w:r w:rsidR="00084E5F" w:rsidRPr="00B04A10">
        <w:rPr>
          <w:sz w:val="24"/>
          <w:szCs w:val="24"/>
          <w:lang w:val="ro-RO"/>
        </w:rPr>
        <w:t>neconformitățile</w:t>
      </w:r>
      <w:r w:rsidR="00107EA4" w:rsidRPr="00B04A10">
        <w:rPr>
          <w:sz w:val="24"/>
          <w:szCs w:val="24"/>
          <w:lang w:val="ro-RO"/>
        </w:rPr>
        <w:t xml:space="preserve"> apărute pe durata </w:t>
      </w:r>
      <w:r w:rsidR="00DB3D9C" w:rsidRPr="00B04A10">
        <w:rPr>
          <w:sz w:val="24"/>
          <w:szCs w:val="24"/>
          <w:lang w:val="ro-RO"/>
        </w:rPr>
        <w:t>contractului.</w:t>
      </w:r>
    </w:p>
    <w:p w:rsidR="00107EA4" w:rsidRPr="00B04A10" w:rsidRDefault="00107EA4" w:rsidP="00923608">
      <w:pPr>
        <w:pStyle w:val="BodyText"/>
        <w:rPr>
          <w:sz w:val="24"/>
          <w:szCs w:val="24"/>
          <w:lang w:val="ro-RO"/>
        </w:rPr>
      </w:pPr>
      <w:r w:rsidRPr="00B04A10">
        <w:rPr>
          <w:sz w:val="24"/>
          <w:szCs w:val="24"/>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contractate.</w:t>
      </w:r>
    </w:p>
    <w:p w:rsidR="00107EA4" w:rsidRPr="00B04A10" w:rsidRDefault="00107EA4" w:rsidP="00923608">
      <w:pPr>
        <w:pStyle w:val="BodyText"/>
        <w:ind w:firstLine="720"/>
        <w:rPr>
          <w:sz w:val="24"/>
          <w:szCs w:val="24"/>
          <w:lang w:val="ro-RO"/>
        </w:rPr>
      </w:pPr>
      <w:r w:rsidRPr="00B04A10">
        <w:rPr>
          <w:sz w:val="24"/>
          <w:szCs w:val="24"/>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B04A10" w:rsidRDefault="00107EA4" w:rsidP="00923608">
      <w:pPr>
        <w:pStyle w:val="BodyText"/>
        <w:ind w:firstLine="720"/>
        <w:rPr>
          <w:sz w:val="24"/>
          <w:szCs w:val="24"/>
          <w:lang w:val="ro-RO"/>
        </w:rPr>
      </w:pPr>
      <w:r w:rsidRPr="00B04A10">
        <w:rPr>
          <w:sz w:val="24"/>
          <w:szCs w:val="24"/>
          <w:lang w:val="ro-RO"/>
        </w:rPr>
        <w:t xml:space="preserve">12.12.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w:t>
      </w:r>
      <w:r w:rsidRPr="00B04A10">
        <w:rPr>
          <w:sz w:val="24"/>
          <w:szCs w:val="24"/>
          <w:lang w:val="ro-RO"/>
        </w:rPr>
        <w:lastRenderedPageBreak/>
        <w:t>grosolane sau rea voinţă, imputabile prestatorului, care au condus la avarierea gravă a instalaţiei, echipamentelor sau la accidente umane.</w:t>
      </w:r>
    </w:p>
    <w:p w:rsidR="00107EA4" w:rsidRPr="00B04A10" w:rsidRDefault="00107EA4" w:rsidP="00C153A2">
      <w:pPr>
        <w:jc w:val="both"/>
        <w:rPr>
          <w:b/>
          <w:color w:val="000000"/>
          <w:sz w:val="24"/>
          <w:szCs w:val="24"/>
          <w:u w:val="single"/>
          <w:lang w:val="ro-RO"/>
        </w:rPr>
      </w:pPr>
    </w:p>
    <w:p w:rsidR="00107EA4" w:rsidRPr="00B04A10" w:rsidRDefault="00107EA4" w:rsidP="00C153A2">
      <w:pPr>
        <w:jc w:val="both"/>
        <w:rPr>
          <w:b/>
          <w:color w:val="000000"/>
          <w:sz w:val="24"/>
          <w:szCs w:val="24"/>
          <w:u w:val="single"/>
          <w:lang w:val="ro-RO"/>
        </w:rPr>
      </w:pPr>
      <w:r w:rsidRPr="00B04A10">
        <w:rPr>
          <w:b/>
          <w:color w:val="000000"/>
          <w:sz w:val="24"/>
          <w:szCs w:val="24"/>
          <w:u w:val="single"/>
          <w:lang w:val="ro-RO"/>
        </w:rPr>
        <w:t xml:space="preserve">Clauze specifice </w:t>
      </w:r>
    </w:p>
    <w:p w:rsidR="00107EA4" w:rsidRPr="00B04A10" w:rsidRDefault="00107EA4" w:rsidP="00DE5B90">
      <w:pPr>
        <w:pStyle w:val="Heading1"/>
        <w:shd w:val="pct10" w:color="auto" w:fill="FFFFFF"/>
        <w:spacing w:after="120"/>
        <w:rPr>
          <w:smallCaps/>
          <w:sz w:val="24"/>
          <w:szCs w:val="24"/>
          <w:lang w:val="ro-RO"/>
        </w:rPr>
      </w:pPr>
      <w:r w:rsidRPr="00B04A10">
        <w:rPr>
          <w:smallCaps/>
          <w:sz w:val="24"/>
          <w:szCs w:val="24"/>
          <w:lang w:val="ro-RO"/>
        </w:rPr>
        <w:t>CAP.13. CONDIŢII DE PLATĂ ŞI DECONTARE</w:t>
      </w:r>
    </w:p>
    <w:p w:rsidR="00107EA4" w:rsidRPr="00B04A10" w:rsidRDefault="00107EA4" w:rsidP="00DE5B90">
      <w:pPr>
        <w:pStyle w:val="BodyText"/>
        <w:ind w:firstLine="720"/>
        <w:rPr>
          <w:sz w:val="24"/>
          <w:szCs w:val="24"/>
          <w:lang w:val="ro-RO"/>
        </w:rPr>
      </w:pPr>
      <w:r w:rsidRPr="00B04A10">
        <w:rPr>
          <w:sz w:val="24"/>
          <w:szCs w:val="24"/>
          <w:lang w:val="ro-RO"/>
        </w:rPr>
        <w:t xml:space="preserve">13.1. </w:t>
      </w:r>
      <w:r w:rsidR="002E77D1" w:rsidRPr="00B04A10">
        <w:rPr>
          <w:sz w:val="24"/>
          <w:szCs w:val="24"/>
          <w:lang w:val="ro-RO"/>
        </w:rPr>
        <w:t>Plata serviciilor prestate se face lunar în lei, prin OP conform reglementărilor legale în vigoare, în contul prestatorului, după confirmarea de către achizitor a realizării serviciilor conform detalierii din anexa 1.</w:t>
      </w:r>
    </w:p>
    <w:p w:rsidR="002E77D1" w:rsidRPr="00B04A10" w:rsidRDefault="002E77D1" w:rsidP="002E77D1">
      <w:pPr>
        <w:pStyle w:val="BodyText"/>
        <w:ind w:firstLine="720"/>
        <w:rPr>
          <w:sz w:val="24"/>
          <w:szCs w:val="24"/>
          <w:lang w:val="ro-RO"/>
        </w:rPr>
      </w:pPr>
      <w:r w:rsidRPr="00B04A10">
        <w:rPr>
          <w:sz w:val="24"/>
          <w:szCs w:val="24"/>
          <w:lang w:val="ro-RO"/>
        </w:rPr>
        <w:t>Tarifele aferente serviciilor prestate, precum si costul abonamentului, se vor evidenţia în facturile emise lunar.</w:t>
      </w:r>
    </w:p>
    <w:p w:rsidR="00107EA4" w:rsidRPr="00B04A10" w:rsidRDefault="00107EA4" w:rsidP="00DE5B90">
      <w:pPr>
        <w:pStyle w:val="BodyText"/>
        <w:ind w:firstLine="720"/>
        <w:rPr>
          <w:sz w:val="24"/>
          <w:szCs w:val="24"/>
          <w:lang w:val="ro-RO"/>
        </w:rPr>
      </w:pPr>
      <w:r w:rsidRPr="00B04A10">
        <w:rPr>
          <w:sz w:val="24"/>
          <w:szCs w:val="24"/>
          <w:lang w:val="ro-RO"/>
        </w:rPr>
        <w:t xml:space="preserve">13.2. </w:t>
      </w:r>
      <w:r w:rsidR="002E77D1" w:rsidRPr="00B04A10">
        <w:rPr>
          <w:sz w:val="24"/>
          <w:szCs w:val="24"/>
          <w:lang w:val="ro-RO"/>
        </w:rPr>
        <w:t>Termenul de scadenţă pentru plata facturilor introduse de prestator este de 60 de zile calendaristice de la data înregistrării la sediul achizitorului a facturilor şi a documentelor justificative de plată. În cazul neîndeplinirii în termenul scadent a obligaţiei de plată, prestatorul este îndreptăţit să pretindă penalităţile prevăzute la art.14.6.</w:t>
      </w:r>
    </w:p>
    <w:p w:rsidR="00107EA4" w:rsidRPr="00B04A10" w:rsidRDefault="00107EA4" w:rsidP="00DE5B90">
      <w:pPr>
        <w:pStyle w:val="BodyText"/>
        <w:ind w:firstLine="720"/>
        <w:rPr>
          <w:sz w:val="24"/>
          <w:szCs w:val="24"/>
          <w:lang w:val="ro-RO"/>
        </w:rPr>
      </w:pPr>
      <w:r w:rsidRPr="00B04A10">
        <w:rPr>
          <w:sz w:val="24"/>
          <w:szCs w:val="24"/>
          <w:lang w:val="ro-RO"/>
        </w:rPr>
        <w:t xml:space="preserve">13.3. </w:t>
      </w:r>
      <w:r w:rsidR="002E77D1" w:rsidRPr="00B04A10">
        <w:rPr>
          <w:sz w:val="24"/>
          <w:szCs w:val="24"/>
          <w:lang w:val="ro-RO"/>
        </w:rPr>
        <w:t>Orice modificare a numărului de cont bancar sau a altor elemente ce ar influenţa efectuarea operaţiilor financiar-bancare între părţi va face obiectul unui act adiţional la contract.</w:t>
      </w:r>
    </w:p>
    <w:p w:rsidR="002E77D1" w:rsidRPr="00B04A10" w:rsidRDefault="002E77D1" w:rsidP="00DE5B90">
      <w:pPr>
        <w:pStyle w:val="BodyText"/>
        <w:ind w:firstLine="720"/>
        <w:rPr>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CAP.14. PENALITĂŢI, DAUNE INTERESE</w:t>
      </w:r>
    </w:p>
    <w:p w:rsidR="00107EA4" w:rsidRPr="00B04A10" w:rsidRDefault="00107EA4" w:rsidP="00923608">
      <w:pPr>
        <w:pStyle w:val="BodyText"/>
        <w:ind w:firstLine="720"/>
        <w:rPr>
          <w:sz w:val="24"/>
          <w:szCs w:val="24"/>
          <w:lang w:val="ro-RO"/>
        </w:rPr>
      </w:pPr>
      <w:r w:rsidRPr="00B04A10">
        <w:rPr>
          <w:sz w:val="24"/>
          <w:szCs w:val="24"/>
          <w:lang w:val="ro-RO"/>
        </w:rPr>
        <w:t xml:space="preserve">14.1. În cazul în care, din vina sa exclusivă, prestatorul nu reuşeşte să-şi îndeplinească obligaţiile asumate, atunci achizitorul are dreptul de a deduce din preţul contractului, penalităţi egale cu </w:t>
      </w:r>
      <w:r w:rsidRPr="00B04A10">
        <w:rPr>
          <w:rStyle w:val="l5def1"/>
          <w:rFonts w:ascii="Times New Roman" w:hAnsi="Times New Roman" w:cs="Times New Roman"/>
          <w:sz w:val="24"/>
          <w:szCs w:val="24"/>
          <w:lang w:val="ro-RO"/>
        </w:rPr>
        <w:t>dobânda legala penalizatoare</w:t>
      </w:r>
      <w:r w:rsidRPr="00B04A10">
        <w:rPr>
          <w:sz w:val="24"/>
          <w:szCs w:val="24"/>
          <w:lang w:val="ro-RO"/>
        </w:rPr>
        <w:t>,  raportate la valoarea contractului, pentru fiecare zi de întârziere.</w:t>
      </w:r>
    </w:p>
    <w:p w:rsidR="00107EA4" w:rsidRPr="00B04A10" w:rsidRDefault="00107EA4" w:rsidP="00923608">
      <w:pPr>
        <w:shd w:val="clear" w:color="auto" w:fill="FFFFFF"/>
        <w:spacing w:line="266" w:lineRule="exact"/>
        <w:ind w:right="14" w:firstLine="708"/>
        <w:jc w:val="both"/>
        <w:rPr>
          <w:sz w:val="24"/>
          <w:szCs w:val="24"/>
          <w:lang w:val="ro-RO"/>
        </w:rPr>
      </w:pPr>
      <w:r w:rsidRPr="00B04A10">
        <w:rPr>
          <w:sz w:val="24"/>
          <w:szCs w:val="24"/>
          <w:lang w:val="ro-RO"/>
        </w:rPr>
        <w:t xml:space="preserve">Penalităţile </w:t>
      </w:r>
      <w:r w:rsidRPr="00B04A10">
        <w:rPr>
          <w:spacing w:val="-3"/>
          <w:sz w:val="24"/>
          <w:szCs w:val="24"/>
          <w:lang w:val="ro-RO"/>
        </w:rPr>
        <w:t>nu vor putea depăşi valoarea contractului.</w:t>
      </w:r>
    </w:p>
    <w:p w:rsidR="00107EA4" w:rsidRPr="00B04A10" w:rsidRDefault="00107EA4" w:rsidP="00923608">
      <w:pPr>
        <w:pStyle w:val="BodyText"/>
        <w:ind w:firstLine="720"/>
        <w:rPr>
          <w:sz w:val="24"/>
          <w:szCs w:val="24"/>
          <w:lang w:val="ro-RO"/>
        </w:rPr>
      </w:pPr>
      <w:r w:rsidRPr="00B04A10">
        <w:rPr>
          <w:sz w:val="24"/>
          <w:szCs w:val="24"/>
          <w:lang w:val="ro-RO"/>
        </w:rPr>
        <w:t>14.2. Prestatorul este pus de drept în întârziere prin expirarea termenului contractual, fără notificare şi fără nicio altă procedură prealabilă.</w:t>
      </w:r>
    </w:p>
    <w:p w:rsidR="00107EA4" w:rsidRPr="00B04A10" w:rsidRDefault="00107EA4" w:rsidP="00923608">
      <w:pPr>
        <w:pStyle w:val="BodyText"/>
        <w:rPr>
          <w:sz w:val="24"/>
          <w:szCs w:val="24"/>
          <w:lang w:val="ro-RO"/>
        </w:rPr>
      </w:pPr>
      <w:r w:rsidRPr="00B04A10">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B04A10" w:rsidRDefault="00CC678B" w:rsidP="00CC678B">
      <w:pPr>
        <w:pStyle w:val="ListParagraph"/>
        <w:ind w:left="0"/>
        <w:jc w:val="both"/>
        <w:rPr>
          <w:b/>
          <w:lang w:val="ro-RO"/>
        </w:rPr>
      </w:pPr>
      <w:r w:rsidRPr="00B04A10">
        <w:rPr>
          <w:lang w:val="ro-RO"/>
        </w:rPr>
        <w:tab/>
      </w:r>
      <w:r w:rsidR="00107EA4" w:rsidRPr="00B04A10">
        <w:rPr>
          <w:lang w:val="ro-RO"/>
        </w:rPr>
        <w:t xml:space="preserve">14.4. </w:t>
      </w:r>
      <w:r w:rsidRPr="00B04A10">
        <w:rPr>
          <w:lang w:val="ro-RO"/>
        </w:rPr>
        <w:t xml:space="preserve">Beneficiarul va avea dreptul sa </w:t>
      </w:r>
      <w:r w:rsidR="000E2338" w:rsidRPr="00B04A10">
        <w:rPr>
          <w:lang w:val="ro-RO"/>
        </w:rPr>
        <w:t>deduc</w:t>
      </w:r>
      <w:r w:rsidR="000E2338">
        <w:rPr>
          <w:lang w:val="ro-RO"/>
        </w:rPr>
        <w:t>ă</w:t>
      </w:r>
      <w:r w:rsidRPr="00B04A10">
        <w:rPr>
          <w:lang w:val="ro-RO"/>
        </w:rPr>
        <w:t xml:space="preserve">/factureze penalităţile </w:t>
      </w:r>
      <w:r w:rsidR="000E2338" w:rsidRPr="00B04A10">
        <w:rPr>
          <w:lang w:val="ro-RO"/>
        </w:rPr>
        <w:t>prevăzute</w:t>
      </w:r>
      <w:r w:rsidRPr="00B04A10">
        <w:rPr>
          <w:lang w:val="ro-RO"/>
        </w:rPr>
        <w:t xml:space="preserve"> la art.14.1. în perioada de garanţie </w:t>
      </w:r>
      <w:r w:rsidR="000E2338" w:rsidRPr="00B04A10">
        <w:rPr>
          <w:lang w:val="ro-RO"/>
        </w:rPr>
        <w:t>tehnic</w:t>
      </w:r>
      <w:r w:rsidR="000E2338">
        <w:rPr>
          <w:lang w:val="ro-RO"/>
        </w:rPr>
        <w:t>ă</w:t>
      </w:r>
      <w:r w:rsidRPr="00B04A10">
        <w:rPr>
          <w:lang w:val="ro-RO"/>
        </w:rPr>
        <w:t xml:space="preserve">, </w:t>
      </w:r>
      <w:r w:rsidR="000E2338">
        <w:rPr>
          <w:lang w:val="ro-RO"/>
        </w:rPr>
        <w:t>î</w:t>
      </w:r>
      <w:r w:rsidR="000E2338" w:rsidRPr="00B04A10">
        <w:rPr>
          <w:lang w:val="ro-RO"/>
        </w:rPr>
        <w:t xml:space="preserve">n </w:t>
      </w:r>
      <w:r w:rsidRPr="00B04A10">
        <w:rPr>
          <w:lang w:val="ro-RO"/>
        </w:rPr>
        <w:t xml:space="preserve">situatia </w:t>
      </w:r>
      <w:r w:rsidR="000E2338">
        <w:rPr>
          <w:lang w:val="ro-RO"/>
        </w:rPr>
        <w:t>î</w:t>
      </w:r>
      <w:r w:rsidR="000E2338" w:rsidRPr="00B04A10">
        <w:rPr>
          <w:lang w:val="ro-RO"/>
        </w:rPr>
        <w:t xml:space="preserve">n </w:t>
      </w:r>
      <w:r w:rsidRPr="00B04A10">
        <w:rPr>
          <w:lang w:val="ro-RO"/>
        </w:rPr>
        <w:t xml:space="preserve">care prestatorul </w:t>
      </w:r>
      <w:r w:rsidR="000E2338" w:rsidRPr="00B04A10">
        <w:rPr>
          <w:lang w:val="ro-RO"/>
        </w:rPr>
        <w:t>întârzie</w:t>
      </w:r>
      <w:r w:rsidR="00DB3D9C" w:rsidRPr="00B04A10">
        <w:rPr>
          <w:lang w:val="ro-RO"/>
        </w:rPr>
        <w:t xml:space="preserve"> remedierea </w:t>
      </w:r>
      <w:r w:rsidR="000E2338" w:rsidRPr="00B04A10">
        <w:rPr>
          <w:lang w:val="ro-RO"/>
        </w:rPr>
        <w:t>neconformităților</w:t>
      </w:r>
      <w:r w:rsidR="00DB3D9C" w:rsidRPr="00B04A10">
        <w:rPr>
          <w:lang w:val="ro-RO"/>
        </w:rPr>
        <w:t xml:space="preserve">, daca nu este </w:t>
      </w:r>
      <w:r w:rsidR="000E2338" w:rsidRPr="00B04A10">
        <w:rPr>
          <w:lang w:val="ro-RO"/>
        </w:rPr>
        <w:t>respectat</w:t>
      </w:r>
      <w:r w:rsidR="000E2338">
        <w:rPr>
          <w:lang w:val="ro-RO"/>
        </w:rPr>
        <w:t>ă</w:t>
      </w:r>
      <w:r w:rsidR="000E2338" w:rsidRPr="00B04A10">
        <w:rPr>
          <w:lang w:val="ro-RO"/>
        </w:rPr>
        <w:t xml:space="preserve"> disponibilitatea</w:t>
      </w:r>
      <w:r w:rsidR="00DB3D9C" w:rsidRPr="00B04A10">
        <w:rPr>
          <w:lang w:val="ro-RO"/>
        </w:rPr>
        <w:t xml:space="preserve"> </w:t>
      </w:r>
      <w:r w:rsidR="000E2338" w:rsidRPr="00B04A10">
        <w:rPr>
          <w:lang w:val="ro-RO"/>
        </w:rPr>
        <w:t>prevăzută</w:t>
      </w:r>
      <w:r w:rsidR="00DB3D9C" w:rsidRPr="00B04A10">
        <w:rPr>
          <w:lang w:val="ro-RO"/>
        </w:rPr>
        <w:t xml:space="preserve"> </w:t>
      </w:r>
      <w:r w:rsidR="000E2338">
        <w:rPr>
          <w:lang w:val="ro-RO"/>
        </w:rPr>
        <w:t>î</w:t>
      </w:r>
      <w:r w:rsidR="000E2338" w:rsidRPr="00B04A10">
        <w:rPr>
          <w:lang w:val="ro-RO"/>
        </w:rPr>
        <w:t xml:space="preserve">n </w:t>
      </w:r>
      <w:r w:rsidR="00DB3D9C" w:rsidRPr="00B04A10">
        <w:rPr>
          <w:lang w:val="ro-RO"/>
        </w:rPr>
        <w:t>contract.</w:t>
      </w:r>
    </w:p>
    <w:p w:rsidR="00107EA4" w:rsidRPr="00B04A10" w:rsidRDefault="00107EA4" w:rsidP="00923608">
      <w:pPr>
        <w:pStyle w:val="BodyText"/>
        <w:ind w:firstLine="720"/>
        <w:rPr>
          <w:sz w:val="24"/>
          <w:szCs w:val="24"/>
          <w:lang w:val="ro-RO"/>
        </w:rPr>
      </w:pPr>
      <w:r w:rsidRPr="00B04A10">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B04A10" w:rsidRDefault="00107EA4" w:rsidP="00923608">
      <w:pPr>
        <w:pStyle w:val="BodyText"/>
        <w:ind w:firstLine="720"/>
        <w:rPr>
          <w:spacing w:val="-1"/>
          <w:sz w:val="24"/>
          <w:szCs w:val="24"/>
          <w:lang w:val="ro-RO"/>
        </w:rPr>
      </w:pPr>
      <w:r w:rsidRPr="00B04A10">
        <w:rPr>
          <w:sz w:val="24"/>
          <w:szCs w:val="24"/>
          <w:lang w:val="ro-RO"/>
        </w:rPr>
        <w:t xml:space="preserve">14.6. În cazul în care achizitorul nu onorează facturile </w:t>
      </w:r>
      <w:r w:rsidR="00581F88">
        <w:rPr>
          <w:sz w:val="24"/>
          <w:szCs w:val="24"/>
          <w:lang w:val="ro-RO"/>
        </w:rPr>
        <w:t>î</w:t>
      </w:r>
      <w:r w:rsidR="00581F88" w:rsidRPr="00B04A10">
        <w:rPr>
          <w:sz w:val="24"/>
          <w:szCs w:val="24"/>
          <w:lang w:val="ro-RO"/>
        </w:rPr>
        <w:t xml:space="preserve">n </w:t>
      </w:r>
      <w:r w:rsidRPr="00B04A10">
        <w:rPr>
          <w:sz w:val="24"/>
          <w:szCs w:val="24"/>
          <w:lang w:val="ro-RO"/>
        </w:rPr>
        <w:t xml:space="preserve">termenul </w:t>
      </w:r>
      <w:r w:rsidRPr="00B04A10">
        <w:rPr>
          <w:spacing w:val="-1"/>
          <w:sz w:val="24"/>
          <w:szCs w:val="24"/>
          <w:lang w:val="ro-RO"/>
        </w:rPr>
        <w:t xml:space="preserve">scadent prevăzut la articolul 13.2 din contract, </w:t>
      </w:r>
      <w:r w:rsidRPr="00B04A10">
        <w:rPr>
          <w:sz w:val="24"/>
          <w:szCs w:val="24"/>
          <w:lang w:val="ro-RO"/>
        </w:rPr>
        <w:t xml:space="preserve">atunci este de drept in întârziere şi va plăti penalităţi egale cu </w:t>
      </w:r>
      <w:r w:rsidRPr="00B04A10">
        <w:rPr>
          <w:rStyle w:val="l5def1"/>
          <w:rFonts w:ascii="Times New Roman" w:hAnsi="Times New Roman" w:cs="Times New Roman"/>
          <w:sz w:val="24"/>
          <w:szCs w:val="24"/>
          <w:lang w:val="ro-RO"/>
        </w:rPr>
        <w:t>dobânda legala penalizatoare</w:t>
      </w:r>
      <w:r w:rsidRPr="00B04A10">
        <w:rPr>
          <w:spacing w:val="-1"/>
          <w:sz w:val="24"/>
          <w:szCs w:val="24"/>
          <w:lang w:val="ro-RO"/>
        </w:rPr>
        <w:t>, raportate la valoarea</w:t>
      </w:r>
      <w:r w:rsidRPr="00B04A10">
        <w:rPr>
          <w:sz w:val="24"/>
          <w:szCs w:val="24"/>
          <w:lang w:val="ro-RO"/>
        </w:rPr>
        <w:t xml:space="preserve"> </w:t>
      </w:r>
      <w:r w:rsidR="007D7F53" w:rsidRPr="00B04A10">
        <w:rPr>
          <w:sz w:val="24"/>
          <w:szCs w:val="24"/>
          <w:lang w:val="ro-RO"/>
        </w:rPr>
        <w:t>neonorat</w:t>
      </w:r>
      <w:r w:rsidR="007D7F53">
        <w:rPr>
          <w:sz w:val="24"/>
          <w:szCs w:val="24"/>
          <w:lang w:val="ro-RO"/>
        </w:rPr>
        <w:t>ă</w:t>
      </w:r>
      <w:r w:rsidR="007D7F53" w:rsidRPr="00B04A10">
        <w:rPr>
          <w:sz w:val="24"/>
          <w:szCs w:val="24"/>
          <w:lang w:val="ro-RO"/>
        </w:rPr>
        <w:t xml:space="preserve"> </w:t>
      </w:r>
      <w:r w:rsidRPr="00B04A10">
        <w:rPr>
          <w:sz w:val="24"/>
          <w:szCs w:val="24"/>
          <w:lang w:val="ro-RO"/>
        </w:rPr>
        <w:t xml:space="preserve">la plata a facturii </w:t>
      </w:r>
      <w:r w:rsidR="007D7F53" w:rsidRPr="00B04A10">
        <w:rPr>
          <w:sz w:val="24"/>
          <w:szCs w:val="24"/>
          <w:lang w:val="ro-RO"/>
        </w:rPr>
        <w:t>fără</w:t>
      </w:r>
      <w:r w:rsidRPr="00B04A10">
        <w:rPr>
          <w:sz w:val="24"/>
          <w:szCs w:val="24"/>
          <w:lang w:val="ro-RO"/>
        </w:rPr>
        <w:t xml:space="preserve"> TVA. Respectivele </w:t>
      </w:r>
      <w:r w:rsidR="00581F88" w:rsidRPr="00B04A10">
        <w:rPr>
          <w:spacing w:val="-1"/>
          <w:sz w:val="24"/>
          <w:szCs w:val="24"/>
          <w:lang w:val="ro-RO"/>
        </w:rPr>
        <w:t>penalități</w:t>
      </w:r>
      <w:r w:rsidRPr="00B04A10">
        <w:rPr>
          <w:spacing w:val="-1"/>
          <w:sz w:val="24"/>
          <w:szCs w:val="24"/>
          <w:lang w:val="ro-RO"/>
        </w:rPr>
        <w:t xml:space="preserve"> nu pot depăşi valoarea </w:t>
      </w:r>
      <w:r w:rsidR="00581F88" w:rsidRPr="00B04A10">
        <w:rPr>
          <w:spacing w:val="-1"/>
          <w:sz w:val="24"/>
          <w:szCs w:val="24"/>
          <w:lang w:val="ro-RO"/>
        </w:rPr>
        <w:t>neonorat</w:t>
      </w:r>
      <w:r w:rsidR="00581F88">
        <w:rPr>
          <w:spacing w:val="-1"/>
          <w:sz w:val="24"/>
          <w:szCs w:val="24"/>
          <w:lang w:val="ro-RO"/>
        </w:rPr>
        <w:t>ă</w:t>
      </w:r>
      <w:r w:rsidR="00581F88" w:rsidRPr="00B04A10">
        <w:rPr>
          <w:spacing w:val="-1"/>
          <w:sz w:val="24"/>
          <w:szCs w:val="24"/>
          <w:lang w:val="ro-RO"/>
        </w:rPr>
        <w:t xml:space="preserve"> </w:t>
      </w:r>
      <w:r w:rsidRPr="00B04A10">
        <w:rPr>
          <w:spacing w:val="-1"/>
          <w:sz w:val="24"/>
          <w:szCs w:val="24"/>
          <w:lang w:val="ro-RO"/>
        </w:rPr>
        <w:t>la plată a facturii.</w:t>
      </w:r>
    </w:p>
    <w:p w:rsidR="00107EA4" w:rsidRPr="00B04A10" w:rsidRDefault="00107EA4" w:rsidP="00923608">
      <w:pPr>
        <w:pStyle w:val="BodyText"/>
        <w:ind w:firstLine="720"/>
        <w:rPr>
          <w:sz w:val="24"/>
          <w:szCs w:val="24"/>
          <w:lang w:val="ro-RO"/>
        </w:rPr>
      </w:pPr>
      <w:r w:rsidRPr="00B04A10">
        <w:rPr>
          <w:sz w:val="24"/>
          <w:szCs w:val="24"/>
          <w:lang w:val="ro-RO"/>
        </w:rPr>
        <w:t>14.7.</w:t>
      </w:r>
      <w:r w:rsidRPr="00B04A10">
        <w:rPr>
          <w:spacing w:val="2"/>
          <w:sz w:val="24"/>
          <w:szCs w:val="24"/>
          <w:lang w:val="ro-RO"/>
        </w:rPr>
        <w:t xml:space="preserve"> Dacă valoarea penalităţilor nu acoperă prejudiciile produse </w:t>
      </w:r>
      <w:r w:rsidR="007D7F53" w:rsidRPr="00B04A10">
        <w:rPr>
          <w:spacing w:val="2"/>
          <w:sz w:val="24"/>
          <w:szCs w:val="24"/>
          <w:lang w:val="ro-RO"/>
        </w:rPr>
        <w:t>parților</w:t>
      </w:r>
      <w:r w:rsidRPr="00B04A10">
        <w:rPr>
          <w:spacing w:val="2"/>
          <w:sz w:val="24"/>
          <w:szCs w:val="24"/>
          <w:lang w:val="ro-RO"/>
        </w:rPr>
        <w:t xml:space="preserve"> contractante </w:t>
      </w:r>
      <w:r w:rsidRPr="00B04A10">
        <w:rPr>
          <w:spacing w:val="-3"/>
          <w:sz w:val="24"/>
          <w:szCs w:val="24"/>
          <w:lang w:val="ro-RO"/>
        </w:rPr>
        <w:t xml:space="preserve">prin nerespectarea clauzelor care au dus la plata acestor penalităţi, părţile contractante pot </w:t>
      </w:r>
      <w:r w:rsidRPr="00B04A10">
        <w:rPr>
          <w:spacing w:val="5"/>
          <w:sz w:val="24"/>
          <w:szCs w:val="24"/>
          <w:lang w:val="ro-RO"/>
        </w:rPr>
        <w:t xml:space="preserve">percepe partenerului de contract daune - interese, conform reglementărilor legale în </w:t>
      </w:r>
      <w:r w:rsidRPr="00B04A10">
        <w:rPr>
          <w:sz w:val="24"/>
          <w:szCs w:val="24"/>
          <w:lang w:val="ro-RO"/>
        </w:rPr>
        <w:t>vigoare, până la acoperirea prejudiciului produs, la valori demonstrabile cu documente.</w:t>
      </w:r>
    </w:p>
    <w:p w:rsidR="00107EA4" w:rsidRPr="00B04A10" w:rsidRDefault="00107EA4" w:rsidP="00923608">
      <w:pPr>
        <w:pStyle w:val="BodyText"/>
        <w:ind w:firstLine="720"/>
        <w:rPr>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CAP.15. SUBCONTRACTANŢI</w:t>
      </w:r>
    </w:p>
    <w:p w:rsidR="00107EA4" w:rsidRPr="00B04A10" w:rsidRDefault="00107EA4" w:rsidP="00923608">
      <w:pPr>
        <w:jc w:val="both"/>
        <w:rPr>
          <w:sz w:val="24"/>
          <w:szCs w:val="24"/>
          <w:lang w:val="ro-RO"/>
        </w:rPr>
      </w:pPr>
      <w:r w:rsidRPr="00B04A10">
        <w:rPr>
          <w:sz w:val="24"/>
          <w:szCs w:val="24"/>
          <w:lang w:val="ro-RO"/>
        </w:rPr>
        <w:tab/>
      </w:r>
      <w:r w:rsidRPr="00B04A10">
        <w:rPr>
          <w:bCs/>
          <w:sz w:val="24"/>
          <w:szCs w:val="24"/>
          <w:lang w:val="ro-RO"/>
        </w:rPr>
        <w:t>15.1. Subcontractanţii desemnaţi să participe la realizarea obiectului contractului sunt: __________________________________________________________________________</w:t>
      </w:r>
    </w:p>
    <w:p w:rsidR="00107EA4" w:rsidRPr="00B04A10" w:rsidRDefault="00107EA4" w:rsidP="00923608">
      <w:pPr>
        <w:ind w:firstLine="720"/>
        <w:jc w:val="both"/>
        <w:rPr>
          <w:sz w:val="24"/>
          <w:szCs w:val="24"/>
          <w:lang w:val="ro-RO"/>
        </w:rPr>
      </w:pPr>
      <w:r w:rsidRPr="00B04A10">
        <w:rPr>
          <w:sz w:val="24"/>
          <w:szCs w:val="24"/>
          <w:lang w:val="ro-RO"/>
        </w:rPr>
        <w:t>15.2. Prestatorul are obligaţia de a încheia contracte cu subcontractanţii desemnaţi, în aceleaşi condiţii în care el a semnat contractul cu achizitorul.</w:t>
      </w:r>
    </w:p>
    <w:p w:rsidR="00107EA4" w:rsidRPr="00B04A10" w:rsidRDefault="00107EA4" w:rsidP="00923608">
      <w:pPr>
        <w:jc w:val="both"/>
        <w:rPr>
          <w:sz w:val="24"/>
          <w:szCs w:val="24"/>
          <w:lang w:val="ro-RO"/>
        </w:rPr>
      </w:pPr>
      <w:r w:rsidRPr="00B04A10">
        <w:rPr>
          <w:sz w:val="24"/>
          <w:szCs w:val="24"/>
          <w:lang w:val="ro-RO"/>
        </w:rPr>
        <w:tab/>
        <w:t>15.3. Prestatorul are obligaţia de a prezenta la încheierea contractului toate contractele încheiate cu subcontractanţii desemnaţi.</w:t>
      </w:r>
    </w:p>
    <w:p w:rsidR="00107EA4" w:rsidRPr="00B04A10" w:rsidRDefault="00107EA4" w:rsidP="00923608">
      <w:pPr>
        <w:jc w:val="both"/>
        <w:rPr>
          <w:sz w:val="24"/>
          <w:szCs w:val="24"/>
          <w:lang w:val="ro-RO"/>
        </w:rPr>
      </w:pPr>
      <w:r w:rsidRPr="00B04A10">
        <w:rPr>
          <w:sz w:val="24"/>
          <w:szCs w:val="24"/>
          <w:lang w:val="ro-RO"/>
        </w:rPr>
        <w:tab/>
        <w:t>Lista cuprinzând subcontractanţii, cu datele de recunoaştere ale acestora, precum şi contractele încheiate cu aceştia se constituie în anexe la contract.</w:t>
      </w:r>
    </w:p>
    <w:p w:rsidR="00107EA4" w:rsidRPr="00B04A10" w:rsidRDefault="00107EA4" w:rsidP="00923608">
      <w:pPr>
        <w:jc w:val="both"/>
        <w:rPr>
          <w:sz w:val="24"/>
          <w:szCs w:val="24"/>
          <w:lang w:val="ro-RO"/>
        </w:rPr>
      </w:pPr>
      <w:r w:rsidRPr="00B04A10">
        <w:rPr>
          <w:sz w:val="24"/>
          <w:szCs w:val="24"/>
          <w:lang w:val="ro-RO"/>
        </w:rPr>
        <w:lastRenderedPageBreak/>
        <w:tab/>
        <w:t>15.4. Prestatorul este pe deplin răspunzător faţă de achizitor de modul în care îndeplineşte contractul.</w:t>
      </w:r>
    </w:p>
    <w:p w:rsidR="00107EA4" w:rsidRPr="00B04A10" w:rsidRDefault="00107EA4" w:rsidP="00923608">
      <w:pPr>
        <w:jc w:val="both"/>
        <w:rPr>
          <w:sz w:val="24"/>
          <w:szCs w:val="24"/>
          <w:lang w:val="ro-RO"/>
        </w:rPr>
      </w:pPr>
      <w:r w:rsidRPr="00B04A10">
        <w:rPr>
          <w:sz w:val="24"/>
          <w:szCs w:val="24"/>
          <w:lang w:val="ro-RO"/>
        </w:rPr>
        <w:tab/>
        <w:t>Subcontractantul este pe deplin răspunzător faţă de prestator de modul în care îşi îndeplineşte partea sa din contract.</w:t>
      </w:r>
    </w:p>
    <w:p w:rsidR="00107EA4" w:rsidRPr="00B04A10" w:rsidRDefault="00107EA4" w:rsidP="00923608">
      <w:pPr>
        <w:jc w:val="both"/>
        <w:rPr>
          <w:sz w:val="24"/>
          <w:szCs w:val="24"/>
          <w:lang w:val="ro-RO"/>
        </w:rPr>
      </w:pPr>
      <w:r w:rsidRPr="00B04A10">
        <w:rPr>
          <w:sz w:val="24"/>
          <w:szCs w:val="24"/>
          <w:lang w:val="ro-RO"/>
        </w:rPr>
        <w:tab/>
        <w:t xml:space="preserve">Prestatorul are dreptul de a pretinde daune-interese subcontractanţilor dacă aceştia nu îşi îndeplinesc partea lor din contract.  </w:t>
      </w:r>
    </w:p>
    <w:p w:rsidR="00107EA4" w:rsidRPr="00B04A10" w:rsidRDefault="00107EA4" w:rsidP="006B6F35">
      <w:pPr>
        <w:jc w:val="both"/>
        <w:rPr>
          <w:color w:val="000000"/>
          <w:sz w:val="24"/>
          <w:szCs w:val="24"/>
          <w:lang w:val="ro-RO"/>
        </w:rPr>
      </w:pPr>
      <w:r w:rsidRPr="00B04A10">
        <w:rPr>
          <w:sz w:val="24"/>
          <w:szCs w:val="24"/>
          <w:lang w:val="ro-RO"/>
        </w:rPr>
        <w:tab/>
      </w:r>
      <w:r w:rsidR="00C6258C" w:rsidRPr="00B04A10">
        <w:rPr>
          <w:sz w:val="24"/>
          <w:szCs w:val="24"/>
          <w:lang w:val="ro-RO"/>
        </w:rPr>
        <w:t>15.5. Prestator</w:t>
      </w:r>
      <w:r w:rsidRPr="00B04A10">
        <w:rPr>
          <w:sz w:val="24"/>
          <w:szCs w:val="24"/>
          <w:lang w:val="ro-RO"/>
        </w:rPr>
        <w:t xml:space="preserve">ul poate schimba oricare subcontractant pe durata </w:t>
      </w:r>
      <w:r w:rsidR="007D7F53" w:rsidRPr="00B04A10">
        <w:rPr>
          <w:sz w:val="24"/>
          <w:szCs w:val="24"/>
          <w:lang w:val="ro-RO"/>
        </w:rPr>
        <w:t>executării</w:t>
      </w:r>
      <w:r w:rsidRPr="00B04A10">
        <w:rPr>
          <w:sz w:val="24"/>
          <w:szCs w:val="24"/>
          <w:lang w:val="ro-RO"/>
        </w:rPr>
        <w:t xml:space="preserve"> contractului, cu </w:t>
      </w:r>
      <w:r w:rsidR="007D7F53" w:rsidRPr="00B04A10">
        <w:rPr>
          <w:sz w:val="24"/>
          <w:szCs w:val="24"/>
          <w:lang w:val="ro-RO"/>
        </w:rPr>
        <w:t>condiția</w:t>
      </w:r>
      <w:r w:rsidRPr="00B04A10">
        <w:rPr>
          <w:sz w:val="24"/>
          <w:szCs w:val="24"/>
          <w:lang w:val="ro-RO"/>
        </w:rPr>
        <w:t xml:space="preserve"> ca schimbarea acestora </w:t>
      </w:r>
      <w:r w:rsidR="007D7F53" w:rsidRPr="00B04A10">
        <w:rPr>
          <w:sz w:val="24"/>
          <w:szCs w:val="24"/>
          <w:lang w:val="ro-RO"/>
        </w:rPr>
        <w:t>s</w:t>
      </w:r>
      <w:r w:rsidR="007D7F53">
        <w:rPr>
          <w:sz w:val="24"/>
          <w:szCs w:val="24"/>
          <w:lang w:val="ro-RO"/>
        </w:rPr>
        <w:t>ă</w:t>
      </w:r>
      <w:r w:rsidR="007D7F53" w:rsidRPr="00B04A10">
        <w:rPr>
          <w:sz w:val="24"/>
          <w:szCs w:val="24"/>
          <w:lang w:val="ro-RO"/>
        </w:rPr>
        <w:t xml:space="preserve"> </w:t>
      </w:r>
      <w:r w:rsidRPr="00B04A10">
        <w:rPr>
          <w:sz w:val="24"/>
          <w:szCs w:val="24"/>
          <w:lang w:val="ro-RO"/>
        </w:rPr>
        <w:t xml:space="preserve">nu reprezinte o modificare </w:t>
      </w:r>
      <w:r w:rsidR="007D7F53" w:rsidRPr="00B04A10">
        <w:rPr>
          <w:sz w:val="24"/>
          <w:szCs w:val="24"/>
          <w:lang w:val="ro-RO"/>
        </w:rPr>
        <w:t>substanțială</w:t>
      </w:r>
      <w:r w:rsidRPr="00B04A10">
        <w:rPr>
          <w:sz w:val="24"/>
          <w:szCs w:val="24"/>
          <w:lang w:val="ro-RO"/>
        </w:rPr>
        <w:t xml:space="preserve"> a contractului, </w:t>
      </w:r>
      <w:r w:rsidR="007D7F53">
        <w:rPr>
          <w:sz w:val="24"/>
          <w:szCs w:val="24"/>
          <w:lang w:val="ro-RO"/>
        </w:rPr>
        <w:t>î</w:t>
      </w:r>
      <w:r w:rsidR="007D7F53" w:rsidRPr="00B04A10">
        <w:rPr>
          <w:sz w:val="24"/>
          <w:szCs w:val="24"/>
          <w:lang w:val="ro-RO"/>
        </w:rPr>
        <w:t>n condițiile</w:t>
      </w:r>
      <w:r w:rsidRPr="00B04A10">
        <w:rPr>
          <w:sz w:val="24"/>
          <w:szCs w:val="24"/>
          <w:lang w:val="ro-RO"/>
        </w:rPr>
        <w:t xml:space="preserve"> art.235-241 din Legea </w:t>
      </w:r>
      <w:r w:rsidRPr="00B04A10">
        <w:rPr>
          <w:color w:val="000000"/>
          <w:sz w:val="24"/>
          <w:szCs w:val="24"/>
          <w:lang w:val="ro-RO"/>
        </w:rPr>
        <w:t xml:space="preserve">nr.99/2016 privind </w:t>
      </w:r>
      <w:r w:rsidR="007D7F53" w:rsidRPr="00B04A10">
        <w:rPr>
          <w:color w:val="000000"/>
          <w:sz w:val="24"/>
          <w:szCs w:val="24"/>
          <w:lang w:val="ro-RO"/>
        </w:rPr>
        <w:t>achizițiile</w:t>
      </w:r>
      <w:r w:rsidRPr="00B04A10">
        <w:rPr>
          <w:color w:val="000000"/>
          <w:sz w:val="24"/>
          <w:szCs w:val="24"/>
          <w:lang w:val="ro-RO"/>
        </w:rPr>
        <w:t xml:space="preserve"> sectoriale. </w:t>
      </w:r>
      <w:r w:rsidRPr="00B04A10">
        <w:rPr>
          <w:sz w:val="24"/>
          <w:szCs w:val="24"/>
          <w:lang w:val="ro-RO"/>
        </w:rPr>
        <w:t xml:space="preserve">Schimbarea subcontractantului nu va schimba preţul contractului şi </w:t>
      </w:r>
      <w:r w:rsidRPr="00B04A10">
        <w:rPr>
          <w:color w:val="000000"/>
          <w:sz w:val="24"/>
          <w:szCs w:val="24"/>
          <w:lang w:val="ro-RO"/>
        </w:rPr>
        <w:t xml:space="preserve">se va face </w:t>
      </w:r>
      <w:r w:rsidR="007D7F53">
        <w:rPr>
          <w:color w:val="000000"/>
          <w:sz w:val="24"/>
          <w:szCs w:val="24"/>
          <w:lang w:val="ro-RO"/>
        </w:rPr>
        <w:t>î</w:t>
      </w:r>
      <w:r w:rsidR="007D7F53" w:rsidRPr="00B04A10">
        <w:rPr>
          <w:color w:val="000000"/>
          <w:sz w:val="24"/>
          <w:szCs w:val="24"/>
          <w:lang w:val="ro-RO"/>
        </w:rPr>
        <w:t xml:space="preserve">n </w:t>
      </w:r>
      <w:r w:rsidRPr="00B04A10">
        <w:rPr>
          <w:color w:val="000000"/>
          <w:sz w:val="24"/>
          <w:szCs w:val="24"/>
          <w:lang w:val="ro-RO"/>
        </w:rPr>
        <w:t>conditiile legale cu acordul achizitorului</w:t>
      </w:r>
      <w:r w:rsidRPr="00B04A10">
        <w:rPr>
          <w:sz w:val="24"/>
          <w:szCs w:val="24"/>
          <w:lang w:val="ro-RO"/>
        </w:rPr>
        <w:t>.</w:t>
      </w:r>
    </w:p>
    <w:p w:rsidR="00107EA4" w:rsidRPr="00B04A10" w:rsidRDefault="00107EA4" w:rsidP="006B6F35">
      <w:pPr>
        <w:jc w:val="both"/>
        <w:rPr>
          <w:sz w:val="24"/>
          <w:szCs w:val="24"/>
          <w:lang w:val="ro-RO"/>
        </w:rPr>
      </w:pPr>
      <w:r w:rsidRPr="00B04A10">
        <w:rPr>
          <w:sz w:val="24"/>
          <w:szCs w:val="24"/>
          <w:lang w:val="ro-RO"/>
        </w:rPr>
        <w:tab/>
        <w:t xml:space="preserve">15.6. In situatia </w:t>
      </w:r>
      <w:r w:rsidR="007D7F53">
        <w:rPr>
          <w:sz w:val="24"/>
          <w:szCs w:val="24"/>
          <w:lang w:val="ro-RO"/>
        </w:rPr>
        <w:t>î</w:t>
      </w:r>
      <w:r w:rsidR="007D7F53" w:rsidRPr="00B04A10">
        <w:rPr>
          <w:sz w:val="24"/>
          <w:szCs w:val="24"/>
          <w:lang w:val="ro-RO"/>
        </w:rPr>
        <w:t xml:space="preserve">n </w:t>
      </w:r>
      <w:r w:rsidRPr="00B04A10">
        <w:rPr>
          <w:sz w:val="24"/>
          <w:szCs w:val="24"/>
          <w:lang w:val="ro-RO"/>
        </w:rPr>
        <w:t xml:space="preserve">care oricare subcontractant </w:t>
      </w:r>
      <w:r w:rsidR="007D7F53" w:rsidRPr="00B04A10">
        <w:rPr>
          <w:sz w:val="24"/>
          <w:szCs w:val="24"/>
          <w:lang w:val="ro-RO"/>
        </w:rPr>
        <w:t>își</w:t>
      </w:r>
      <w:r w:rsidRPr="00B04A10">
        <w:rPr>
          <w:sz w:val="24"/>
          <w:szCs w:val="24"/>
          <w:lang w:val="ro-RO"/>
        </w:rPr>
        <w:t xml:space="preserve"> </w:t>
      </w:r>
      <w:r w:rsidR="007D7F53" w:rsidRPr="00B04A10">
        <w:rPr>
          <w:sz w:val="24"/>
          <w:szCs w:val="24"/>
          <w:lang w:val="ro-RO"/>
        </w:rPr>
        <w:t>exprim</w:t>
      </w:r>
      <w:r w:rsidR="007D7F53">
        <w:rPr>
          <w:sz w:val="24"/>
          <w:szCs w:val="24"/>
          <w:lang w:val="ro-RO"/>
        </w:rPr>
        <w:t>ă</w:t>
      </w:r>
      <w:r w:rsidR="007D7F53" w:rsidRPr="00B04A10">
        <w:rPr>
          <w:sz w:val="24"/>
          <w:szCs w:val="24"/>
          <w:lang w:val="ro-RO"/>
        </w:rPr>
        <w:t xml:space="preserve"> </w:t>
      </w:r>
      <w:r w:rsidRPr="00B04A10">
        <w:rPr>
          <w:sz w:val="24"/>
          <w:szCs w:val="24"/>
          <w:lang w:val="ro-RO"/>
        </w:rPr>
        <w:t xml:space="preserve">optiunea de a fi </w:t>
      </w:r>
      <w:r w:rsidR="007D7F53" w:rsidRPr="00B04A10">
        <w:rPr>
          <w:sz w:val="24"/>
          <w:szCs w:val="24"/>
          <w:lang w:val="ro-RO"/>
        </w:rPr>
        <w:t>plătit</w:t>
      </w:r>
      <w:r w:rsidRPr="00B04A10">
        <w:rPr>
          <w:sz w:val="24"/>
          <w:szCs w:val="24"/>
          <w:lang w:val="ro-RO"/>
        </w:rPr>
        <w:t xml:space="preserve"> direct de </w:t>
      </w:r>
      <w:r w:rsidR="007D7F53" w:rsidRPr="00B04A10">
        <w:rPr>
          <w:sz w:val="24"/>
          <w:szCs w:val="24"/>
          <w:lang w:val="ro-RO"/>
        </w:rPr>
        <w:t>către</w:t>
      </w:r>
      <w:r w:rsidRPr="00B04A10">
        <w:rPr>
          <w:sz w:val="24"/>
          <w:szCs w:val="24"/>
          <w:lang w:val="ro-RO"/>
        </w:rPr>
        <w:t xml:space="preserve"> achizitor pentru partea din contract </w:t>
      </w:r>
      <w:r w:rsidR="007D7F53" w:rsidRPr="00B04A10">
        <w:rPr>
          <w:sz w:val="24"/>
          <w:szCs w:val="24"/>
          <w:lang w:val="ro-RO"/>
        </w:rPr>
        <w:t>îndeplinită</w:t>
      </w:r>
      <w:r w:rsidRPr="00B04A10">
        <w:rPr>
          <w:sz w:val="24"/>
          <w:szCs w:val="24"/>
          <w:lang w:val="ro-RO"/>
        </w:rPr>
        <w:t xml:space="preserve"> de </w:t>
      </w:r>
      <w:r w:rsidR="007D7F53" w:rsidRPr="00B04A10">
        <w:rPr>
          <w:sz w:val="24"/>
          <w:szCs w:val="24"/>
          <w:lang w:val="ro-RO"/>
        </w:rPr>
        <w:t>către</w:t>
      </w:r>
      <w:r w:rsidRPr="00B04A10">
        <w:rPr>
          <w:sz w:val="24"/>
          <w:szCs w:val="24"/>
          <w:lang w:val="ro-RO"/>
        </w:rPr>
        <w:t xml:space="preserve"> subcontractant, achizitorul </w:t>
      </w:r>
      <w:r w:rsidR="007D7F53" w:rsidRPr="00B04A10">
        <w:rPr>
          <w:sz w:val="24"/>
          <w:szCs w:val="24"/>
          <w:lang w:val="ro-RO"/>
        </w:rPr>
        <w:t>efectuează</w:t>
      </w:r>
      <w:r w:rsidRPr="00B04A10">
        <w:rPr>
          <w:sz w:val="24"/>
          <w:szCs w:val="24"/>
          <w:lang w:val="ro-RO"/>
        </w:rPr>
        <w:t xml:space="preserve"> </w:t>
      </w:r>
      <w:r w:rsidR="007D7F53" w:rsidRPr="00B04A10">
        <w:rPr>
          <w:sz w:val="24"/>
          <w:szCs w:val="24"/>
          <w:lang w:val="ro-RO"/>
        </w:rPr>
        <w:t>plățile</w:t>
      </w:r>
      <w:r w:rsidRPr="00B04A10">
        <w:rPr>
          <w:sz w:val="24"/>
          <w:szCs w:val="24"/>
          <w:lang w:val="ro-RO"/>
        </w:rPr>
        <w:t xml:space="preserve"> directe </w:t>
      </w:r>
      <w:r w:rsidR="007D7F53" w:rsidRPr="00B04A10">
        <w:rPr>
          <w:sz w:val="24"/>
          <w:szCs w:val="24"/>
          <w:lang w:val="ro-RO"/>
        </w:rPr>
        <w:t>către</w:t>
      </w:r>
      <w:r w:rsidRPr="00B04A10">
        <w:rPr>
          <w:sz w:val="24"/>
          <w:szCs w:val="24"/>
          <w:lang w:val="ro-RO"/>
        </w:rPr>
        <w:t xml:space="preserve"> subcontractant numai </w:t>
      </w:r>
      <w:r w:rsidR="007D7F53" w:rsidRPr="00B04A10">
        <w:rPr>
          <w:sz w:val="24"/>
          <w:szCs w:val="24"/>
          <w:lang w:val="ro-RO"/>
        </w:rPr>
        <w:t>după</w:t>
      </w:r>
      <w:r w:rsidRPr="00B04A10">
        <w:rPr>
          <w:sz w:val="24"/>
          <w:szCs w:val="24"/>
          <w:lang w:val="ro-RO"/>
        </w:rPr>
        <w:t xml:space="preserve"> confirmarea prin semnarea de toate cele t</w:t>
      </w:r>
      <w:r w:rsidR="00C6258C" w:rsidRPr="00B04A10">
        <w:rPr>
          <w:sz w:val="24"/>
          <w:szCs w:val="24"/>
          <w:lang w:val="ro-RO"/>
        </w:rPr>
        <w:t xml:space="preserve">rei </w:t>
      </w:r>
      <w:r w:rsidR="007D7F53" w:rsidRPr="00B04A10">
        <w:rPr>
          <w:sz w:val="24"/>
          <w:szCs w:val="24"/>
          <w:lang w:val="ro-RO"/>
        </w:rPr>
        <w:t>părți</w:t>
      </w:r>
      <w:r w:rsidR="00C6258C" w:rsidRPr="00B04A10">
        <w:rPr>
          <w:sz w:val="24"/>
          <w:szCs w:val="24"/>
          <w:lang w:val="ro-RO"/>
        </w:rPr>
        <w:t xml:space="preserve"> – achizitor, prestator</w:t>
      </w:r>
      <w:r w:rsidRPr="00B04A10">
        <w:rPr>
          <w:sz w:val="24"/>
          <w:szCs w:val="24"/>
          <w:lang w:val="ro-RO"/>
        </w:rPr>
        <w:t xml:space="preserve"> si su</w:t>
      </w:r>
      <w:r w:rsidR="00C6258C" w:rsidRPr="00B04A10">
        <w:rPr>
          <w:sz w:val="24"/>
          <w:szCs w:val="24"/>
          <w:lang w:val="ro-RO"/>
        </w:rPr>
        <w:t>bcontractant, a situaţiilor de servici</w:t>
      </w:r>
      <w:r w:rsidRPr="00B04A10">
        <w:rPr>
          <w:sz w:val="24"/>
          <w:szCs w:val="24"/>
          <w:lang w:val="ro-RO"/>
        </w:rPr>
        <w:t>i real executate.</w:t>
      </w:r>
    </w:p>
    <w:p w:rsidR="00107EA4" w:rsidRPr="00B04A10" w:rsidRDefault="00107EA4" w:rsidP="006B6F35">
      <w:pPr>
        <w:jc w:val="both"/>
        <w:rPr>
          <w:color w:val="000000" w:themeColor="text1"/>
          <w:sz w:val="24"/>
          <w:szCs w:val="24"/>
          <w:lang w:val="ro-RO"/>
        </w:rPr>
      </w:pPr>
      <w:r w:rsidRPr="00B04A10">
        <w:rPr>
          <w:sz w:val="24"/>
          <w:szCs w:val="24"/>
          <w:lang w:val="ro-RO"/>
        </w:rPr>
        <w:tab/>
      </w:r>
      <w:r w:rsidRPr="00B04A10">
        <w:rPr>
          <w:color w:val="000000" w:themeColor="text1"/>
          <w:sz w:val="24"/>
          <w:szCs w:val="24"/>
          <w:lang w:val="ro-RO"/>
        </w:rPr>
        <w:t xml:space="preserve">Dispozitiile capitolului 13 se </w:t>
      </w:r>
      <w:r w:rsidR="007D7F53" w:rsidRPr="00B04A10">
        <w:rPr>
          <w:color w:val="000000" w:themeColor="text1"/>
          <w:sz w:val="24"/>
          <w:szCs w:val="24"/>
          <w:lang w:val="ro-RO"/>
        </w:rPr>
        <w:t>aplic</w:t>
      </w:r>
      <w:r w:rsidR="007D7F53">
        <w:rPr>
          <w:color w:val="000000" w:themeColor="text1"/>
          <w:sz w:val="24"/>
          <w:szCs w:val="24"/>
          <w:lang w:val="ro-RO"/>
        </w:rPr>
        <w:t>ă</w:t>
      </w:r>
      <w:r w:rsidR="007D7F53" w:rsidRPr="00B04A10">
        <w:rPr>
          <w:color w:val="000000" w:themeColor="text1"/>
          <w:sz w:val="24"/>
          <w:szCs w:val="24"/>
          <w:lang w:val="ro-RO"/>
        </w:rPr>
        <w:t xml:space="preserve"> </w:t>
      </w:r>
      <w:r w:rsidR="007D7F53">
        <w:rPr>
          <w:color w:val="000000" w:themeColor="text1"/>
          <w:sz w:val="24"/>
          <w:szCs w:val="24"/>
          <w:lang w:val="ro-RO"/>
        </w:rPr>
        <w:t>î</w:t>
      </w:r>
      <w:r w:rsidR="007D7F53" w:rsidRPr="00B04A10">
        <w:rPr>
          <w:color w:val="000000" w:themeColor="text1"/>
          <w:sz w:val="24"/>
          <w:szCs w:val="24"/>
          <w:lang w:val="ro-RO"/>
        </w:rPr>
        <w:t xml:space="preserve">n </w:t>
      </w:r>
      <w:r w:rsidRPr="00B04A10">
        <w:rPr>
          <w:color w:val="000000" w:themeColor="text1"/>
          <w:sz w:val="24"/>
          <w:szCs w:val="24"/>
          <w:lang w:val="ro-RO"/>
        </w:rPr>
        <w:t xml:space="preserve">mod </w:t>
      </w:r>
      <w:r w:rsidR="007D7F53" w:rsidRPr="00B04A10">
        <w:rPr>
          <w:color w:val="000000" w:themeColor="text1"/>
          <w:sz w:val="24"/>
          <w:szCs w:val="24"/>
          <w:lang w:val="ro-RO"/>
        </w:rPr>
        <w:t>corespunzător</w:t>
      </w:r>
      <w:r w:rsidRPr="00B04A10">
        <w:rPr>
          <w:color w:val="000000" w:themeColor="text1"/>
          <w:sz w:val="24"/>
          <w:szCs w:val="24"/>
          <w:lang w:val="ro-RO"/>
        </w:rPr>
        <w:t>.</w:t>
      </w:r>
    </w:p>
    <w:p w:rsidR="00107EA4" w:rsidRPr="00B04A10" w:rsidRDefault="00107EA4" w:rsidP="006B6F35">
      <w:pPr>
        <w:jc w:val="both"/>
        <w:rPr>
          <w:color w:val="000000" w:themeColor="text1"/>
          <w:sz w:val="24"/>
          <w:szCs w:val="24"/>
          <w:lang w:val="ro-RO"/>
        </w:rPr>
      </w:pPr>
      <w:r w:rsidRPr="00B04A10">
        <w:rPr>
          <w:color w:val="000000" w:themeColor="text1"/>
          <w:sz w:val="24"/>
          <w:szCs w:val="24"/>
          <w:lang w:val="ro-RO"/>
        </w:rPr>
        <w:tab/>
        <w:t xml:space="preserve">15.7. </w:t>
      </w:r>
      <w:r w:rsidR="007D7F53" w:rsidRPr="00B04A10">
        <w:rPr>
          <w:color w:val="000000" w:themeColor="text1"/>
          <w:sz w:val="24"/>
          <w:szCs w:val="24"/>
          <w:lang w:val="ro-RO"/>
        </w:rPr>
        <w:t>Garanția</w:t>
      </w:r>
      <w:r w:rsidRPr="00B04A10">
        <w:rPr>
          <w:color w:val="000000" w:themeColor="text1"/>
          <w:sz w:val="24"/>
          <w:szCs w:val="24"/>
          <w:lang w:val="ro-RO"/>
        </w:rPr>
        <w:t xml:space="preserve"> de </w:t>
      </w:r>
      <w:r w:rsidR="007D7F53" w:rsidRPr="00B04A10">
        <w:rPr>
          <w:color w:val="000000" w:themeColor="text1"/>
          <w:sz w:val="24"/>
          <w:szCs w:val="24"/>
          <w:lang w:val="ro-RO"/>
        </w:rPr>
        <w:t>bun</w:t>
      </w:r>
      <w:r w:rsidR="007D7F53">
        <w:rPr>
          <w:color w:val="000000" w:themeColor="text1"/>
          <w:sz w:val="24"/>
          <w:szCs w:val="24"/>
          <w:lang w:val="ro-RO"/>
        </w:rPr>
        <w:t>ă</w:t>
      </w:r>
      <w:r w:rsidR="007D7F53" w:rsidRPr="00B04A10">
        <w:rPr>
          <w:color w:val="000000" w:themeColor="text1"/>
          <w:sz w:val="24"/>
          <w:szCs w:val="24"/>
          <w:lang w:val="ro-RO"/>
        </w:rPr>
        <w:t xml:space="preserve"> execuție</w:t>
      </w:r>
      <w:r w:rsidRPr="00B04A10">
        <w:rPr>
          <w:color w:val="000000" w:themeColor="text1"/>
          <w:sz w:val="24"/>
          <w:szCs w:val="24"/>
          <w:lang w:val="ro-RO"/>
        </w:rPr>
        <w:t xml:space="preserve"> </w:t>
      </w:r>
      <w:r w:rsidR="007D7F53">
        <w:rPr>
          <w:color w:val="000000" w:themeColor="text1"/>
          <w:sz w:val="24"/>
          <w:szCs w:val="24"/>
          <w:lang w:val="ro-RO"/>
        </w:rPr>
        <w:t>î</w:t>
      </w:r>
      <w:r w:rsidR="007D7F53" w:rsidRPr="00B04A10">
        <w:rPr>
          <w:color w:val="000000" w:themeColor="text1"/>
          <w:sz w:val="24"/>
          <w:szCs w:val="24"/>
          <w:lang w:val="ro-RO"/>
        </w:rPr>
        <w:t xml:space="preserve">n </w:t>
      </w:r>
      <w:r w:rsidRPr="00B04A10">
        <w:rPr>
          <w:color w:val="000000" w:themeColor="text1"/>
          <w:sz w:val="24"/>
          <w:szCs w:val="24"/>
          <w:lang w:val="ro-RO"/>
        </w:rPr>
        <w:t xml:space="preserve">procentul stabilit la art.12.1 din prezentul contract se </w:t>
      </w:r>
      <w:r w:rsidR="007D7F53" w:rsidRPr="00B04A10">
        <w:rPr>
          <w:color w:val="000000" w:themeColor="text1"/>
          <w:sz w:val="24"/>
          <w:szCs w:val="24"/>
          <w:lang w:val="ro-RO"/>
        </w:rPr>
        <w:t>re</w:t>
      </w:r>
      <w:r w:rsidR="007D7F53">
        <w:rPr>
          <w:color w:val="000000" w:themeColor="text1"/>
          <w:sz w:val="24"/>
          <w:szCs w:val="24"/>
          <w:lang w:val="ro-RO"/>
        </w:rPr>
        <w:t>ț</w:t>
      </w:r>
      <w:r w:rsidR="007D7F53" w:rsidRPr="00B04A10">
        <w:rPr>
          <w:color w:val="000000" w:themeColor="text1"/>
          <w:sz w:val="24"/>
          <w:szCs w:val="24"/>
          <w:lang w:val="ro-RO"/>
        </w:rPr>
        <w:t xml:space="preserve">ine </w:t>
      </w:r>
      <w:r w:rsidRPr="00B04A10">
        <w:rPr>
          <w:color w:val="000000" w:themeColor="text1"/>
          <w:sz w:val="24"/>
          <w:szCs w:val="24"/>
          <w:lang w:val="ro-RO"/>
        </w:rPr>
        <w:t xml:space="preserve">din factura </w:t>
      </w:r>
      <w:r w:rsidR="007D7F53" w:rsidRPr="00B04A10">
        <w:rPr>
          <w:color w:val="000000" w:themeColor="text1"/>
          <w:sz w:val="24"/>
          <w:szCs w:val="24"/>
          <w:lang w:val="ro-RO"/>
        </w:rPr>
        <w:t>emis</w:t>
      </w:r>
      <w:r w:rsidR="007D7F53">
        <w:rPr>
          <w:color w:val="000000" w:themeColor="text1"/>
          <w:sz w:val="24"/>
          <w:szCs w:val="24"/>
          <w:lang w:val="ro-RO"/>
        </w:rPr>
        <w:t>ă</w:t>
      </w:r>
      <w:r w:rsidR="007D7F53" w:rsidRPr="00B04A10">
        <w:rPr>
          <w:color w:val="000000" w:themeColor="text1"/>
          <w:sz w:val="24"/>
          <w:szCs w:val="24"/>
          <w:lang w:val="ro-RO"/>
        </w:rPr>
        <w:t xml:space="preserve"> </w:t>
      </w:r>
      <w:r w:rsidRPr="00B04A10">
        <w:rPr>
          <w:color w:val="000000" w:themeColor="text1"/>
          <w:sz w:val="24"/>
          <w:szCs w:val="24"/>
          <w:lang w:val="ro-RO"/>
        </w:rPr>
        <w:t xml:space="preserve">de subcontractant </w:t>
      </w:r>
      <w:r w:rsidR="007D7F53">
        <w:rPr>
          <w:color w:val="000000" w:themeColor="text1"/>
          <w:sz w:val="24"/>
          <w:szCs w:val="24"/>
          <w:lang w:val="ro-RO"/>
        </w:rPr>
        <w:t>ș</w:t>
      </w:r>
      <w:r w:rsidR="007D7F53" w:rsidRPr="00B04A10">
        <w:rPr>
          <w:color w:val="000000" w:themeColor="text1"/>
          <w:sz w:val="24"/>
          <w:szCs w:val="24"/>
          <w:lang w:val="ro-RO"/>
        </w:rPr>
        <w:t xml:space="preserve">i </w:t>
      </w:r>
      <w:r w:rsidRPr="00B04A10">
        <w:rPr>
          <w:color w:val="000000" w:themeColor="text1"/>
          <w:sz w:val="24"/>
          <w:szCs w:val="24"/>
          <w:lang w:val="ro-RO"/>
        </w:rPr>
        <w:t xml:space="preserve">se </w:t>
      </w:r>
      <w:r w:rsidR="007D7F53" w:rsidRPr="00B04A10">
        <w:rPr>
          <w:color w:val="000000" w:themeColor="text1"/>
          <w:sz w:val="24"/>
          <w:szCs w:val="24"/>
          <w:lang w:val="ro-RO"/>
        </w:rPr>
        <w:t>virează</w:t>
      </w:r>
      <w:r w:rsidRPr="00B04A10">
        <w:rPr>
          <w:color w:val="000000" w:themeColor="text1"/>
          <w:sz w:val="24"/>
          <w:szCs w:val="24"/>
          <w:lang w:val="ro-RO"/>
        </w:rPr>
        <w:t xml:space="preserve"> de </w:t>
      </w:r>
      <w:r w:rsidR="007D7F53" w:rsidRPr="00B04A10">
        <w:rPr>
          <w:color w:val="000000" w:themeColor="text1"/>
          <w:sz w:val="24"/>
          <w:szCs w:val="24"/>
          <w:lang w:val="ro-RO"/>
        </w:rPr>
        <w:t>către</w:t>
      </w:r>
      <w:r w:rsidRPr="00B04A10">
        <w:rPr>
          <w:color w:val="000000" w:themeColor="text1"/>
          <w:sz w:val="24"/>
          <w:szCs w:val="24"/>
          <w:lang w:val="ro-RO"/>
        </w:rPr>
        <w:t xml:space="preserve"> achizitor în contul de disponibil deschis de contractant confor</w:t>
      </w:r>
      <w:r w:rsidR="00A07CDE" w:rsidRPr="00B04A10">
        <w:rPr>
          <w:color w:val="000000" w:themeColor="text1"/>
          <w:sz w:val="24"/>
          <w:szCs w:val="24"/>
          <w:lang w:val="ro-RO"/>
        </w:rPr>
        <w:t>m prevederilor de la art.12.2 (d</w:t>
      </w:r>
      <w:r w:rsidRPr="00B04A10">
        <w:rPr>
          <w:color w:val="000000" w:themeColor="text1"/>
          <w:sz w:val="24"/>
          <w:szCs w:val="24"/>
          <w:lang w:val="ro-RO"/>
        </w:rPr>
        <w:t xml:space="preserve">). </w:t>
      </w:r>
    </w:p>
    <w:p w:rsidR="00107EA4" w:rsidRPr="00B04A10" w:rsidRDefault="00107EA4" w:rsidP="006B6F35">
      <w:pPr>
        <w:jc w:val="both"/>
        <w:rPr>
          <w:b/>
          <w:color w:val="000000" w:themeColor="text1"/>
          <w:sz w:val="24"/>
          <w:szCs w:val="24"/>
          <w:lang w:val="ro-RO"/>
        </w:rPr>
      </w:pPr>
      <w:r w:rsidRPr="00B04A10">
        <w:rPr>
          <w:color w:val="000000" w:themeColor="text1"/>
          <w:sz w:val="24"/>
          <w:szCs w:val="24"/>
          <w:lang w:val="ro-RO"/>
        </w:rPr>
        <w:tab/>
        <w:t xml:space="preserve">Restituirea garanţiei de bună execuţie se </w:t>
      </w:r>
      <w:r w:rsidR="007D7F53" w:rsidRPr="00B04A10">
        <w:rPr>
          <w:color w:val="000000" w:themeColor="text1"/>
          <w:sz w:val="24"/>
          <w:szCs w:val="24"/>
          <w:lang w:val="ro-RO"/>
        </w:rPr>
        <w:t>efectuează</w:t>
      </w:r>
      <w:r w:rsidRPr="00B04A10">
        <w:rPr>
          <w:color w:val="000000" w:themeColor="text1"/>
          <w:sz w:val="24"/>
          <w:szCs w:val="24"/>
          <w:lang w:val="ro-RO"/>
        </w:rPr>
        <w:t xml:space="preserve"> </w:t>
      </w:r>
      <w:r w:rsidR="007D7F53">
        <w:rPr>
          <w:color w:val="000000" w:themeColor="text1"/>
          <w:sz w:val="24"/>
          <w:szCs w:val="24"/>
          <w:lang w:val="ro-RO"/>
        </w:rPr>
        <w:t>î</w:t>
      </w:r>
      <w:r w:rsidR="007D7F53" w:rsidRPr="00B04A10">
        <w:rPr>
          <w:color w:val="000000" w:themeColor="text1"/>
          <w:sz w:val="24"/>
          <w:szCs w:val="24"/>
          <w:lang w:val="ro-RO"/>
        </w:rPr>
        <w:t xml:space="preserve">n </w:t>
      </w:r>
      <w:r w:rsidRPr="00B04A10">
        <w:rPr>
          <w:color w:val="000000" w:themeColor="text1"/>
          <w:sz w:val="24"/>
          <w:szCs w:val="24"/>
          <w:lang w:val="ro-RO"/>
        </w:rPr>
        <w:t xml:space="preserve">mod </w:t>
      </w:r>
      <w:r w:rsidR="007D7F53" w:rsidRPr="00B04A10">
        <w:rPr>
          <w:color w:val="000000" w:themeColor="text1"/>
          <w:sz w:val="24"/>
          <w:szCs w:val="24"/>
          <w:lang w:val="ro-RO"/>
        </w:rPr>
        <w:t>corespunzător</w:t>
      </w:r>
      <w:r w:rsidRPr="00B04A10">
        <w:rPr>
          <w:color w:val="000000" w:themeColor="text1"/>
          <w:sz w:val="24"/>
          <w:szCs w:val="24"/>
          <w:lang w:val="ro-RO"/>
        </w:rPr>
        <w:t xml:space="preserve"> subcontractantului, </w:t>
      </w:r>
      <w:r w:rsidR="007D7F53">
        <w:rPr>
          <w:color w:val="000000" w:themeColor="text1"/>
          <w:sz w:val="24"/>
          <w:szCs w:val="24"/>
          <w:lang w:val="ro-RO"/>
        </w:rPr>
        <w:t>î</w:t>
      </w:r>
      <w:r w:rsidR="007D7F53" w:rsidRPr="00B04A10">
        <w:rPr>
          <w:color w:val="000000" w:themeColor="text1"/>
          <w:sz w:val="24"/>
          <w:szCs w:val="24"/>
          <w:lang w:val="ro-RO"/>
        </w:rPr>
        <w:t>n condițiile</w:t>
      </w:r>
      <w:r w:rsidRPr="00B04A10">
        <w:rPr>
          <w:color w:val="000000" w:themeColor="text1"/>
          <w:sz w:val="24"/>
          <w:szCs w:val="24"/>
          <w:lang w:val="ro-RO"/>
        </w:rPr>
        <w:t xml:space="preserve"> </w:t>
      </w:r>
      <w:r w:rsidR="007D7F53" w:rsidRPr="00B04A10">
        <w:rPr>
          <w:color w:val="000000" w:themeColor="text1"/>
          <w:sz w:val="24"/>
          <w:szCs w:val="24"/>
          <w:lang w:val="ro-RO"/>
        </w:rPr>
        <w:t>prevăzute</w:t>
      </w:r>
      <w:r w:rsidRPr="00B04A10">
        <w:rPr>
          <w:color w:val="000000" w:themeColor="text1"/>
          <w:sz w:val="24"/>
          <w:szCs w:val="24"/>
          <w:lang w:val="ro-RO"/>
        </w:rPr>
        <w:t xml:space="preserve"> la art.12.</w:t>
      </w:r>
      <w:r w:rsidR="00C6258C" w:rsidRPr="00B04A10">
        <w:rPr>
          <w:color w:val="000000" w:themeColor="text1"/>
          <w:sz w:val="24"/>
          <w:szCs w:val="24"/>
          <w:lang w:val="ro-RO"/>
        </w:rPr>
        <w:t>4</w:t>
      </w:r>
      <w:r w:rsidRPr="00B04A10">
        <w:rPr>
          <w:color w:val="000000" w:themeColor="text1"/>
          <w:sz w:val="24"/>
          <w:szCs w:val="24"/>
          <w:lang w:val="ro-RO"/>
        </w:rPr>
        <w:t xml:space="preserve"> din prezentul contract.</w:t>
      </w:r>
    </w:p>
    <w:p w:rsidR="00107EA4" w:rsidRPr="00B04A10" w:rsidRDefault="00107EA4" w:rsidP="006B6F35">
      <w:pPr>
        <w:jc w:val="both"/>
        <w:rPr>
          <w:b/>
          <w:sz w:val="24"/>
          <w:szCs w:val="24"/>
          <w:lang w:val="ro-RO"/>
        </w:rPr>
      </w:pPr>
    </w:p>
    <w:p w:rsidR="00107EA4" w:rsidRPr="00B04A10" w:rsidRDefault="00107EA4" w:rsidP="00F82733">
      <w:pPr>
        <w:shd w:val="clear" w:color="auto" w:fill="D9D9D9"/>
        <w:jc w:val="both"/>
        <w:rPr>
          <w:b/>
          <w:smallCaps/>
          <w:sz w:val="24"/>
          <w:szCs w:val="24"/>
          <w:lang w:val="ro-RO"/>
        </w:rPr>
      </w:pPr>
      <w:r w:rsidRPr="00B04A10">
        <w:rPr>
          <w:b/>
          <w:smallCaps/>
          <w:sz w:val="24"/>
          <w:szCs w:val="24"/>
          <w:lang w:val="ro-RO"/>
        </w:rPr>
        <w:tab/>
        <w:t>CAP.16. ASIGURĂRI</w:t>
      </w:r>
    </w:p>
    <w:p w:rsidR="00107EA4" w:rsidRPr="00B04A10" w:rsidRDefault="00107EA4" w:rsidP="00923608">
      <w:pPr>
        <w:pStyle w:val="BodyText"/>
        <w:ind w:firstLine="720"/>
        <w:rPr>
          <w:sz w:val="24"/>
          <w:szCs w:val="24"/>
          <w:lang w:val="ro-RO"/>
        </w:rPr>
      </w:pPr>
      <w:r w:rsidRPr="00B04A10">
        <w:rPr>
          <w:sz w:val="24"/>
          <w:szCs w:val="24"/>
          <w:lang w:val="ro-RO"/>
        </w:rPr>
        <w:t>16.1. Asigurarea de avarie şi de accidente a dotărilor şi a personalului prestatorului, în perioada de realizare a serviciilor, revine prestatorului.</w:t>
      </w:r>
    </w:p>
    <w:p w:rsidR="00107EA4" w:rsidRPr="00B04A10" w:rsidRDefault="00107EA4" w:rsidP="00923608">
      <w:pPr>
        <w:pStyle w:val="BodyText"/>
        <w:ind w:firstLine="720"/>
        <w:rPr>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CAP.17. FORŢA MAJORĂ</w:t>
      </w:r>
    </w:p>
    <w:p w:rsidR="00107EA4" w:rsidRPr="00B04A10" w:rsidRDefault="00107EA4" w:rsidP="00923608">
      <w:pPr>
        <w:pStyle w:val="BodyText"/>
        <w:ind w:firstLine="720"/>
        <w:rPr>
          <w:sz w:val="24"/>
          <w:szCs w:val="24"/>
          <w:lang w:val="ro-RO"/>
        </w:rPr>
      </w:pPr>
      <w:r w:rsidRPr="00B04A10">
        <w:rPr>
          <w:sz w:val="24"/>
          <w:szCs w:val="24"/>
          <w:lang w:val="ro-RO"/>
        </w:rPr>
        <w:t>17.1. Forţa majoră este constatată de o autoritate competentă.</w:t>
      </w:r>
    </w:p>
    <w:p w:rsidR="00107EA4" w:rsidRPr="00B04A10" w:rsidRDefault="00107EA4" w:rsidP="00923608">
      <w:pPr>
        <w:pStyle w:val="BodyText"/>
        <w:ind w:firstLine="720"/>
        <w:rPr>
          <w:sz w:val="24"/>
          <w:szCs w:val="24"/>
          <w:lang w:val="ro-RO"/>
        </w:rPr>
      </w:pPr>
      <w:r w:rsidRPr="00B04A10">
        <w:rPr>
          <w:sz w:val="24"/>
          <w:szCs w:val="24"/>
          <w:lang w:val="ro-RO"/>
        </w:rPr>
        <w:t>17.2. Forţa majoră exonerează părţile contractante de îndeplinirea obligaţiilor asumate prin prezentul contract, pe toată perioada în care aceasta acţionează.</w:t>
      </w:r>
    </w:p>
    <w:p w:rsidR="00107EA4" w:rsidRPr="00B04A10" w:rsidRDefault="00107EA4" w:rsidP="00923608">
      <w:pPr>
        <w:pStyle w:val="BodyText"/>
        <w:ind w:firstLine="720"/>
        <w:rPr>
          <w:sz w:val="24"/>
          <w:szCs w:val="24"/>
          <w:lang w:val="ro-RO"/>
        </w:rPr>
      </w:pPr>
      <w:r w:rsidRPr="00B04A10">
        <w:rPr>
          <w:sz w:val="24"/>
          <w:szCs w:val="24"/>
          <w:lang w:val="ro-RO"/>
        </w:rPr>
        <w:t>17.3. Îndeplinirea contractului va fi suspendată în perioada de acţiune a forţei majore, dar fără a prejudicia drepturile ce li se cuveneau părţilor până la apariţia acesteia.</w:t>
      </w:r>
    </w:p>
    <w:p w:rsidR="00107EA4" w:rsidRPr="00B04A10" w:rsidRDefault="00107EA4" w:rsidP="00923608">
      <w:pPr>
        <w:pStyle w:val="BodyText"/>
        <w:ind w:firstLine="720"/>
        <w:rPr>
          <w:sz w:val="24"/>
          <w:szCs w:val="24"/>
          <w:lang w:val="ro-RO"/>
        </w:rPr>
      </w:pPr>
      <w:r w:rsidRPr="00B04A10">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B04A10" w:rsidRDefault="00107EA4" w:rsidP="00923608">
      <w:pPr>
        <w:pStyle w:val="BodyText"/>
        <w:ind w:firstLine="720"/>
        <w:rPr>
          <w:sz w:val="24"/>
          <w:szCs w:val="24"/>
          <w:lang w:val="ro-RO"/>
        </w:rPr>
      </w:pPr>
      <w:r w:rsidRPr="00B04A10">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CAP.18. SOLUŢIONAREA LITIGIILOR</w:t>
      </w:r>
    </w:p>
    <w:p w:rsidR="00107EA4" w:rsidRPr="00B04A10" w:rsidRDefault="00107EA4" w:rsidP="00923608">
      <w:pPr>
        <w:pStyle w:val="BodyText"/>
        <w:ind w:left="300"/>
        <w:rPr>
          <w:sz w:val="24"/>
          <w:szCs w:val="24"/>
          <w:lang w:val="ro-RO"/>
        </w:rPr>
      </w:pPr>
      <w:r w:rsidRPr="00B04A10">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B04A10" w:rsidRDefault="00107EA4" w:rsidP="00923608">
      <w:pPr>
        <w:pStyle w:val="BodyText"/>
        <w:ind w:firstLine="300"/>
        <w:rPr>
          <w:sz w:val="24"/>
          <w:szCs w:val="24"/>
          <w:lang w:val="ro-RO"/>
        </w:rPr>
      </w:pPr>
      <w:r w:rsidRPr="00B04A10">
        <w:rPr>
          <w:sz w:val="24"/>
          <w:szCs w:val="24"/>
          <w:lang w:val="ro-RO"/>
        </w:rPr>
        <w:tab/>
        <w:t>18.2. În caz de neînţelegere între părţi, instanţele judecătoreşti competente să judece litigiul, sunt instanţele competente din România, potrivit dreptului român.</w:t>
      </w:r>
    </w:p>
    <w:p w:rsidR="00107EA4" w:rsidRPr="00B04A10" w:rsidRDefault="00107EA4" w:rsidP="00923608">
      <w:pPr>
        <w:pStyle w:val="BodyText"/>
        <w:ind w:firstLine="300"/>
        <w:rPr>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CAP.19. REZILIEREA CONTRACTULUI; ÎNTRERUPEREA CONTRACTULUI</w:t>
      </w:r>
    </w:p>
    <w:p w:rsidR="00107EA4" w:rsidRPr="00B04A10" w:rsidRDefault="00107EA4" w:rsidP="00923608">
      <w:pPr>
        <w:pStyle w:val="BodyText"/>
        <w:ind w:firstLine="720"/>
        <w:rPr>
          <w:sz w:val="24"/>
          <w:szCs w:val="24"/>
          <w:lang w:val="ro-RO"/>
        </w:rPr>
      </w:pPr>
      <w:r w:rsidRPr="00B04A10">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B04A10" w:rsidRDefault="00107EA4" w:rsidP="00923608">
      <w:pPr>
        <w:pStyle w:val="BodyText"/>
        <w:ind w:firstLine="720"/>
        <w:rPr>
          <w:sz w:val="24"/>
          <w:szCs w:val="24"/>
          <w:lang w:val="ro-RO"/>
        </w:rPr>
      </w:pPr>
      <w:r w:rsidRPr="00B04A10">
        <w:rPr>
          <w:sz w:val="24"/>
          <w:szCs w:val="24"/>
          <w:lang w:val="ro-RO"/>
        </w:rPr>
        <w:t xml:space="preserve">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w:t>
      </w:r>
      <w:r w:rsidRPr="00B04A10">
        <w:rPr>
          <w:sz w:val="24"/>
          <w:szCs w:val="24"/>
          <w:lang w:val="ro-RO"/>
        </w:rPr>
        <w:lastRenderedPageBreak/>
        <w:t>acest caz prestatorul are dreptul de a pretinde numai plata corespunzătoare pentru partea din contract îndeplinită până la data desfiinţării de drept a contractului.</w:t>
      </w:r>
    </w:p>
    <w:p w:rsidR="00107EA4" w:rsidRPr="00B04A10" w:rsidRDefault="00107EA4" w:rsidP="00923608">
      <w:pPr>
        <w:pStyle w:val="BodyText"/>
        <w:ind w:firstLine="720"/>
        <w:rPr>
          <w:sz w:val="24"/>
          <w:szCs w:val="24"/>
          <w:lang w:val="ro-RO"/>
        </w:rPr>
      </w:pPr>
      <w:r w:rsidRPr="00B04A10">
        <w:rPr>
          <w:sz w:val="24"/>
          <w:szCs w:val="24"/>
          <w:lang w:val="ro-RO"/>
        </w:rPr>
        <w:t xml:space="preserve">19.3. </w:t>
      </w:r>
      <w:r w:rsidR="002E77D1" w:rsidRPr="00B04A10">
        <w:rPr>
          <w:sz w:val="24"/>
          <w:szCs w:val="24"/>
          <w:lang w:val="ro-RO"/>
        </w:rPr>
        <w:t>Contractul este reziliat de plin drept în cazurile de forţă majoră definite la cap. 16 şi în cazul în care prestatorul nu prezintă dovada constituirii garanţiei de bună execuţie conform art.12.2 .</w:t>
      </w:r>
    </w:p>
    <w:p w:rsidR="00107EA4" w:rsidRPr="00B04A10" w:rsidRDefault="00107EA4" w:rsidP="00923608">
      <w:pPr>
        <w:pStyle w:val="BodyText"/>
        <w:ind w:firstLine="720"/>
        <w:rPr>
          <w:sz w:val="24"/>
          <w:szCs w:val="24"/>
          <w:lang w:val="ro-RO"/>
        </w:rPr>
      </w:pPr>
      <w:r w:rsidRPr="00B04A10">
        <w:rPr>
          <w:sz w:val="24"/>
          <w:szCs w:val="24"/>
          <w:lang w:val="ro-RO"/>
        </w:rPr>
        <w:t xml:space="preserve">19.4. </w:t>
      </w:r>
      <w:r w:rsidR="002E77D1" w:rsidRPr="00B04A10">
        <w:rPr>
          <w:sz w:val="24"/>
          <w:szCs w:val="24"/>
          <w:lang w:val="ro-RO"/>
        </w:rPr>
        <w:t>Contractul poate fi reziliat prin acordul părţilor, fără plata vreunei despăgubiri, numai prin încheierea unui act adiţional la contract.</w:t>
      </w:r>
    </w:p>
    <w:p w:rsidR="00107EA4" w:rsidRPr="00B04A10" w:rsidRDefault="00107EA4" w:rsidP="00F82733">
      <w:pPr>
        <w:jc w:val="both"/>
        <w:rPr>
          <w:color w:val="000000"/>
          <w:sz w:val="24"/>
          <w:szCs w:val="24"/>
          <w:lang w:val="ro-RO"/>
        </w:rPr>
      </w:pPr>
      <w:r w:rsidRPr="00B04A10">
        <w:rPr>
          <w:color w:val="000000"/>
          <w:sz w:val="24"/>
          <w:szCs w:val="24"/>
          <w:lang w:val="ro-RO"/>
        </w:rPr>
        <w:tab/>
        <w:t>19.</w:t>
      </w:r>
      <w:r w:rsidR="002E77D1" w:rsidRPr="00B04A10">
        <w:rPr>
          <w:color w:val="000000"/>
          <w:sz w:val="24"/>
          <w:szCs w:val="24"/>
          <w:lang w:val="ro-RO"/>
        </w:rPr>
        <w:t>5</w:t>
      </w:r>
      <w:r w:rsidRPr="00B04A10">
        <w:rPr>
          <w:color w:val="000000"/>
          <w:sz w:val="24"/>
          <w:szCs w:val="24"/>
          <w:lang w:val="ro-RO"/>
        </w:rPr>
        <w:t xml:space="preserve">. Achizitorul are dreptul de a denunta unilateral contractul </w:t>
      </w:r>
      <w:r w:rsidR="00750C72">
        <w:rPr>
          <w:color w:val="000000"/>
          <w:sz w:val="24"/>
          <w:szCs w:val="24"/>
          <w:lang w:val="ro-RO"/>
        </w:rPr>
        <w:t>î</w:t>
      </w:r>
      <w:r w:rsidR="00750C72" w:rsidRPr="00B04A10">
        <w:rPr>
          <w:color w:val="000000"/>
          <w:sz w:val="24"/>
          <w:szCs w:val="24"/>
          <w:lang w:val="ro-RO"/>
        </w:rPr>
        <w:t xml:space="preserve">n </w:t>
      </w:r>
      <w:r w:rsidRPr="00B04A10">
        <w:rPr>
          <w:color w:val="000000"/>
          <w:sz w:val="24"/>
          <w:szCs w:val="24"/>
          <w:lang w:val="ro-RO"/>
        </w:rPr>
        <w:t xml:space="preserve">situatia </w:t>
      </w:r>
      <w:r w:rsidR="00750C72" w:rsidRPr="00B04A10">
        <w:rPr>
          <w:color w:val="000000"/>
          <w:sz w:val="24"/>
          <w:szCs w:val="24"/>
          <w:lang w:val="ro-RO"/>
        </w:rPr>
        <w:t>nerespectării</w:t>
      </w:r>
      <w:r w:rsidRPr="00B04A10">
        <w:rPr>
          <w:color w:val="000000"/>
          <w:sz w:val="24"/>
          <w:szCs w:val="24"/>
          <w:lang w:val="ro-RO"/>
        </w:rPr>
        <w:t xml:space="preserve"> dispozitiilor de la art.243 alin.(1) din Legea nr.99/2016 privind achizitiile sectoriale.</w:t>
      </w:r>
    </w:p>
    <w:p w:rsidR="00107EA4" w:rsidRPr="00B04A10" w:rsidRDefault="002E77D1" w:rsidP="00F82733">
      <w:pPr>
        <w:jc w:val="both"/>
        <w:rPr>
          <w:color w:val="000000"/>
          <w:sz w:val="24"/>
          <w:szCs w:val="24"/>
          <w:lang w:val="ro-RO"/>
        </w:rPr>
      </w:pPr>
      <w:r w:rsidRPr="00B04A10">
        <w:rPr>
          <w:color w:val="000000"/>
          <w:sz w:val="24"/>
          <w:szCs w:val="24"/>
          <w:lang w:val="ro-RO"/>
        </w:rPr>
        <w:tab/>
        <w:t>19.6</w:t>
      </w:r>
      <w:r w:rsidR="00107EA4" w:rsidRPr="00B04A10">
        <w:rPr>
          <w:color w:val="000000"/>
          <w:sz w:val="24"/>
          <w:szCs w:val="24"/>
          <w:lang w:val="ro-RO"/>
        </w:rPr>
        <w:t xml:space="preserve">. Achizitorul are dreptul de a denunta unilateral contractul </w:t>
      </w:r>
      <w:r w:rsidR="00750C72">
        <w:rPr>
          <w:color w:val="000000"/>
          <w:sz w:val="24"/>
          <w:szCs w:val="24"/>
          <w:lang w:val="ro-RO"/>
        </w:rPr>
        <w:t>î</w:t>
      </w:r>
      <w:r w:rsidR="00750C72" w:rsidRPr="00B04A10">
        <w:rPr>
          <w:color w:val="000000"/>
          <w:sz w:val="24"/>
          <w:szCs w:val="24"/>
          <w:lang w:val="ro-RO"/>
        </w:rPr>
        <w:t xml:space="preserve">n </w:t>
      </w:r>
      <w:r w:rsidR="00107EA4" w:rsidRPr="00B04A10">
        <w:rPr>
          <w:color w:val="000000"/>
          <w:sz w:val="24"/>
          <w:szCs w:val="24"/>
          <w:lang w:val="ro-RO"/>
        </w:rPr>
        <w:t xml:space="preserve">perioada de valabilitate a acestuia </w:t>
      </w:r>
      <w:r w:rsidR="00750C72">
        <w:rPr>
          <w:color w:val="000000"/>
          <w:sz w:val="24"/>
          <w:szCs w:val="24"/>
          <w:lang w:val="ro-RO"/>
        </w:rPr>
        <w:t>î</w:t>
      </w:r>
      <w:r w:rsidR="00750C72" w:rsidRPr="00B04A10">
        <w:rPr>
          <w:color w:val="000000"/>
          <w:sz w:val="24"/>
          <w:szCs w:val="24"/>
          <w:lang w:val="ro-RO"/>
        </w:rPr>
        <w:t>ntr</w:t>
      </w:r>
      <w:r w:rsidR="00107EA4" w:rsidRPr="00B04A10">
        <w:rPr>
          <w:color w:val="000000"/>
          <w:sz w:val="24"/>
          <w:szCs w:val="24"/>
          <w:lang w:val="ro-RO"/>
        </w:rPr>
        <w:t xml:space="preserve">-una din </w:t>
      </w:r>
      <w:r w:rsidR="00750C72" w:rsidRPr="00B04A10">
        <w:rPr>
          <w:color w:val="000000"/>
          <w:sz w:val="24"/>
          <w:szCs w:val="24"/>
          <w:lang w:val="ro-RO"/>
        </w:rPr>
        <w:t>următoarele</w:t>
      </w:r>
      <w:r w:rsidR="00107EA4" w:rsidRPr="00B04A10">
        <w:rPr>
          <w:color w:val="000000"/>
          <w:sz w:val="24"/>
          <w:szCs w:val="24"/>
          <w:lang w:val="ro-RO"/>
        </w:rPr>
        <w:t xml:space="preserve"> situatii:</w:t>
      </w:r>
    </w:p>
    <w:p w:rsidR="00107EA4" w:rsidRPr="00B04A10" w:rsidRDefault="00107EA4" w:rsidP="00F82733">
      <w:pPr>
        <w:jc w:val="both"/>
        <w:rPr>
          <w:color w:val="000000"/>
          <w:sz w:val="24"/>
          <w:szCs w:val="24"/>
          <w:lang w:val="ro-RO"/>
        </w:rPr>
      </w:pPr>
      <w:r w:rsidRPr="00B04A10">
        <w:rPr>
          <w:color w:val="000000"/>
          <w:sz w:val="24"/>
          <w:szCs w:val="24"/>
          <w:lang w:val="ro-RO"/>
        </w:rPr>
        <w:tab/>
        <w:t xml:space="preserve">a) contractantul se afla, la momentul atribuirii contractului, </w:t>
      </w:r>
      <w:r w:rsidR="00750C72">
        <w:rPr>
          <w:color w:val="000000"/>
          <w:sz w:val="24"/>
          <w:szCs w:val="24"/>
          <w:lang w:val="ro-RO"/>
        </w:rPr>
        <w:t>î</w:t>
      </w:r>
      <w:r w:rsidR="00750C72" w:rsidRPr="00B04A10">
        <w:rPr>
          <w:color w:val="000000"/>
          <w:sz w:val="24"/>
          <w:szCs w:val="24"/>
          <w:lang w:val="ro-RO"/>
        </w:rPr>
        <w:t>ntr</w:t>
      </w:r>
      <w:r w:rsidRPr="00B04A10">
        <w:rPr>
          <w:color w:val="000000"/>
          <w:sz w:val="24"/>
          <w:szCs w:val="24"/>
          <w:lang w:val="ro-RO"/>
        </w:rPr>
        <w:t xml:space="preserve">-una dintre </w:t>
      </w:r>
      <w:r w:rsidR="00750C72" w:rsidRPr="00B04A10">
        <w:rPr>
          <w:color w:val="000000"/>
          <w:sz w:val="24"/>
          <w:szCs w:val="24"/>
          <w:lang w:val="ro-RO"/>
        </w:rPr>
        <w:t>situațiile</w:t>
      </w:r>
      <w:r w:rsidRPr="00B04A10">
        <w:rPr>
          <w:color w:val="000000"/>
          <w:sz w:val="24"/>
          <w:szCs w:val="24"/>
          <w:lang w:val="ro-RO"/>
        </w:rPr>
        <w:t xml:space="preserve"> care ar fi determinat excluderea sa din procedura de atribuire in temeiul art.177 din Legea nr.99/2016 privind achizitiile sectoriale</w:t>
      </w:r>
    </w:p>
    <w:p w:rsidR="00107EA4" w:rsidRPr="00B04A10" w:rsidRDefault="00107EA4" w:rsidP="00F82733">
      <w:pPr>
        <w:jc w:val="both"/>
        <w:rPr>
          <w:color w:val="000000"/>
          <w:sz w:val="24"/>
          <w:szCs w:val="24"/>
          <w:lang w:val="ro-RO"/>
        </w:rPr>
      </w:pPr>
      <w:r w:rsidRPr="00B04A10">
        <w:rPr>
          <w:color w:val="000000"/>
          <w:sz w:val="24"/>
          <w:szCs w:val="24"/>
          <w:lang w:val="ro-RO"/>
        </w:rPr>
        <w:tab/>
        <w:t xml:space="preserve">b) contractul nu ar fi trebuit </w:t>
      </w:r>
      <w:r w:rsidR="00750C72" w:rsidRPr="00B04A10">
        <w:rPr>
          <w:color w:val="000000"/>
          <w:sz w:val="24"/>
          <w:szCs w:val="24"/>
          <w:lang w:val="ro-RO"/>
        </w:rPr>
        <w:t>s</w:t>
      </w:r>
      <w:r w:rsidR="00750C72">
        <w:rPr>
          <w:color w:val="000000"/>
          <w:sz w:val="24"/>
          <w:szCs w:val="24"/>
          <w:lang w:val="ro-RO"/>
        </w:rPr>
        <w:t>ă</w:t>
      </w:r>
      <w:r w:rsidR="00750C72" w:rsidRPr="00B04A10">
        <w:rPr>
          <w:color w:val="000000"/>
          <w:sz w:val="24"/>
          <w:szCs w:val="24"/>
          <w:lang w:val="ro-RO"/>
        </w:rPr>
        <w:t xml:space="preserve"> </w:t>
      </w:r>
      <w:r w:rsidRPr="00B04A10">
        <w:rPr>
          <w:color w:val="000000"/>
          <w:sz w:val="24"/>
          <w:szCs w:val="24"/>
          <w:lang w:val="ro-RO"/>
        </w:rPr>
        <w:t xml:space="preserve">fie atribuit contractantului respectiv, </w:t>
      </w:r>
      <w:r w:rsidR="00750C72" w:rsidRPr="00B04A10">
        <w:rPr>
          <w:color w:val="000000"/>
          <w:sz w:val="24"/>
          <w:szCs w:val="24"/>
          <w:lang w:val="ro-RO"/>
        </w:rPr>
        <w:t>având</w:t>
      </w:r>
      <w:r w:rsidRPr="00B04A10">
        <w:rPr>
          <w:color w:val="000000"/>
          <w:sz w:val="24"/>
          <w:szCs w:val="24"/>
          <w:lang w:val="ro-RO"/>
        </w:rPr>
        <w:t xml:space="preserve"> </w:t>
      </w:r>
      <w:r w:rsidR="00750C72">
        <w:rPr>
          <w:color w:val="000000"/>
          <w:sz w:val="24"/>
          <w:szCs w:val="24"/>
          <w:lang w:val="ro-RO"/>
        </w:rPr>
        <w:t>î</w:t>
      </w:r>
      <w:r w:rsidR="00750C72" w:rsidRPr="00B04A10">
        <w:rPr>
          <w:color w:val="000000"/>
          <w:sz w:val="24"/>
          <w:szCs w:val="24"/>
          <w:lang w:val="ro-RO"/>
        </w:rPr>
        <w:t xml:space="preserve">n </w:t>
      </w:r>
      <w:r w:rsidRPr="00B04A10">
        <w:rPr>
          <w:color w:val="000000"/>
          <w:sz w:val="24"/>
          <w:szCs w:val="24"/>
          <w:lang w:val="ro-RO"/>
        </w:rPr>
        <w:t xml:space="preserve">vedere o </w:t>
      </w:r>
      <w:r w:rsidR="00750C72" w:rsidRPr="00B04A10">
        <w:rPr>
          <w:color w:val="000000"/>
          <w:sz w:val="24"/>
          <w:szCs w:val="24"/>
          <w:lang w:val="ro-RO"/>
        </w:rPr>
        <w:t>încălcare</w:t>
      </w:r>
      <w:r w:rsidRPr="00B04A10">
        <w:rPr>
          <w:color w:val="000000"/>
          <w:sz w:val="24"/>
          <w:szCs w:val="24"/>
          <w:lang w:val="ro-RO"/>
        </w:rPr>
        <w:t xml:space="preserve"> </w:t>
      </w:r>
      <w:r w:rsidR="00750C72" w:rsidRPr="00B04A10">
        <w:rPr>
          <w:color w:val="000000"/>
          <w:sz w:val="24"/>
          <w:szCs w:val="24"/>
          <w:lang w:val="ro-RO"/>
        </w:rPr>
        <w:t>grav</w:t>
      </w:r>
      <w:r w:rsidR="00750C72">
        <w:rPr>
          <w:color w:val="000000"/>
          <w:sz w:val="24"/>
          <w:szCs w:val="24"/>
          <w:lang w:val="ro-RO"/>
        </w:rPr>
        <w:t>ă</w:t>
      </w:r>
      <w:r w:rsidR="00750C72" w:rsidRPr="00B04A10">
        <w:rPr>
          <w:color w:val="000000"/>
          <w:sz w:val="24"/>
          <w:szCs w:val="24"/>
          <w:lang w:val="ro-RO"/>
        </w:rPr>
        <w:t xml:space="preserve"> </w:t>
      </w:r>
      <w:r w:rsidRPr="00B04A10">
        <w:rPr>
          <w:color w:val="000000"/>
          <w:sz w:val="24"/>
          <w:szCs w:val="24"/>
          <w:lang w:val="ro-RO"/>
        </w:rPr>
        <w:t xml:space="preserve">a obligatiilor care </w:t>
      </w:r>
      <w:r w:rsidR="00750C72" w:rsidRPr="00B04A10">
        <w:rPr>
          <w:color w:val="000000"/>
          <w:sz w:val="24"/>
          <w:szCs w:val="24"/>
          <w:lang w:val="ro-RO"/>
        </w:rPr>
        <w:t>rezult</w:t>
      </w:r>
      <w:r w:rsidR="00750C72">
        <w:rPr>
          <w:color w:val="000000"/>
          <w:sz w:val="24"/>
          <w:szCs w:val="24"/>
          <w:lang w:val="ro-RO"/>
        </w:rPr>
        <w:t>ă</w:t>
      </w:r>
      <w:r w:rsidR="00750C72" w:rsidRPr="00B04A10">
        <w:rPr>
          <w:color w:val="000000"/>
          <w:sz w:val="24"/>
          <w:szCs w:val="24"/>
          <w:lang w:val="ro-RO"/>
        </w:rPr>
        <w:t xml:space="preserve"> </w:t>
      </w:r>
      <w:r w:rsidRPr="00B04A10">
        <w:rPr>
          <w:color w:val="000000"/>
          <w:sz w:val="24"/>
          <w:szCs w:val="24"/>
          <w:lang w:val="ro-RO"/>
        </w:rPr>
        <w:t xml:space="preserve">din legislatia </w:t>
      </w:r>
      <w:r w:rsidR="00750C72" w:rsidRPr="00B04A10">
        <w:rPr>
          <w:color w:val="000000"/>
          <w:sz w:val="24"/>
          <w:szCs w:val="24"/>
          <w:lang w:val="ro-RO"/>
        </w:rPr>
        <w:t>european</w:t>
      </w:r>
      <w:r w:rsidR="00750C72">
        <w:rPr>
          <w:color w:val="000000"/>
          <w:sz w:val="24"/>
          <w:szCs w:val="24"/>
          <w:lang w:val="ro-RO"/>
        </w:rPr>
        <w:t>ă</w:t>
      </w:r>
      <w:r w:rsidR="00750C72" w:rsidRPr="00B04A10">
        <w:rPr>
          <w:color w:val="000000"/>
          <w:sz w:val="24"/>
          <w:szCs w:val="24"/>
          <w:lang w:val="ro-RO"/>
        </w:rPr>
        <w:t xml:space="preserve"> relevant</w:t>
      </w:r>
      <w:r w:rsidR="00750C72">
        <w:rPr>
          <w:color w:val="000000"/>
          <w:sz w:val="24"/>
          <w:szCs w:val="24"/>
          <w:lang w:val="ro-RO"/>
        </w:rPr>
        <w:t>ă</w:t>
      </w:r>
      <w:r w:rsidR="00750C72" w:rsidRPr="00B04A10">
        <w:rPr>
          <w:color w:val="000000"/>
          <w:sz w:val="24"/>
          <w:szCs w:val="24"/>
          <w:lang w:val="ro-RO"/>
        </w:rPr>
        <w:t xml:space="preserve"> </w:t>
      </w:r>
      <w:r w:rsidR="00750C72">
        <w:rPr>
          <w:color w:val="000000"/>
          <w:sz w:val="24"/>
          <w:szCs w:val="24"/>
          <w:lang w:val="ro-RO"/>
        </w:rPr>
        <w:t>ș</w:t>
      </w:r>
      <w:r w:rsidR="00750C72" w:rsidRPr="00B04A10">
        <w:rPr>
          <w:color w:val="000000"/>
          <w:sz w:val="24"/>
          <w:szCs w:val="24"/>
          <w:lang w:val="ro-RO"/>
        </w:rPr>
        <w:t xml:space="preserve">i </w:t>
      </w:r>
      <w:r w:rsidRPr="00B04A10">
        <w:rPr>
          <w:color w:val="000000"/>
          <w:sz w:val="24"/>
          <w:szCs w:val="24"/>
          <w:lang w:val="ro-RO"/>
        </w:rPr>
        <w:t xml:space="preserve">care a fost </w:t>
      </w:r>
      <w:r w:rsidR="00750C72" w:rsidRPr="00B04A10">
        <w:rPr>
          <w:color w:val="000000"/>
          <w:sz w:val="24"/>
          <w:szCs w:val="24"/>
          <w:lang w:val="ro-RO"/>
        </w:rPr>
        <w:t>constatat</w:t>
      </w:r>
      <w:r w:rsidR="00750C72">
        <w:rPr>
          <w:color w:val="000000"/>
          <w:sz w:val="24"/>
          <w:szCs w:val="24"/>
          <w:lang w:val="ro-RO"/>
        </w:rPr>
        <w:t>ă</w:t>
      </w:r>
      <w:r w:rsidR="00750C72" w:rsidRPr="00B04A10">
        <w:rPr>
          <w:color w:val="000000"/>
          <w:sz w:val="24"/>
          <w:szCs w:val="24"/>
          <w:lang w:val="ro-RO"/>
        </w:rPr>
        <w:t xml:space="preserve"> </w:t>
      </w:r>
      <w:r w:rsidRPr="00B04A10">
        <w:rPr>
          <w:color w:val="000000"/>
          <w:sz w:val="24"/>
          <w:szCs w:val="24"/>
          <w:lang w:val="ro-RO"/>
        </w:rPr>
        <w:t xml:space="preserve">printr-o decizie a </w:t>
      </w:r>
      <w:r w:rsidR="00750C72" w:rsidRPr="00B04A10">
        <w:rPr>
          <w:color w:val="000000"/>
          <w:sz w:val="24"/>
          <w:szCs w:val="24"/>
          <w:lang w:val="ro-RO"/>
        </w:rPr>
        <w:t>Curții</w:t>
      </w:r>
      <w:r w:rsidRPr="00B04A10">
        <w:rPr>
          <w:color w:val="000000"/>
          <w:sz w:val="24"/>
          <w:szCs w:val="24"/>
          <w:lang w:val="ro-RO"/>
        </w:rPr>
        <w:t xml:space="preserve"> de </w:t>
      </w:r>
      <w:r w:rsidR="00750C72" w:rsidRPr="00B04A10">
        <w:rPr>
          <w:color w:val="000000"/>
          <w:sz w:val="24"/>
          <w:szCs w:val="24"/>
          <w:lang w:val="ro-RO"/>
        </w:rPr>
        <w:t>Justiție</w:t>
      </w:r>
      <w:r w:rsidRPr="00B04A10">
        <w:rPr>
          <w:color w:val="000000"/>
          <w:sz w:val="24"/>
          <w:szCs w:val="24"/>
          <w:lang w:val="ro-RO"/>
        </w:rPr>
        <w:t xml:space="preserve"> a Uniunii Europene.</w:t>
      </w:r>
    </w:p>
    <w:p w:rsidR="00107EA4" w:rsidRPr="00B04A10" w:rsidRDefault="00107EA4" w:rsidP="00F82733">
      <w:pPr>
        <w:jc w:val="both"/>
        <w:rPr>
          <w:color w:val="000000"/>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CAP.20. LIMBA CARE GUVERNEAZĂ CONTRACTUL</w:t>
      </w:r>
    </w:p>
    <w:p w:rsidR="00107EA4" w:rsidRPr="00B04A10" w:rsidRDefault="00107EA4" w:rsidP="00923608">
      <w:pPr>
        <w:pStyle w:val="BodyText"/>
        <w:ind w:firstLine="720"/>
        <w:rPr>
          <w:sz w:val="24"/>
          <w:szCs w:val="24"/>
          <w:lang w:val="ro-RO"/>
        </w:rPr>
      </w:pPr>
      <w:r w:rsidRPr="00B04A10">
        <w:rPr>
          <w:sz w:val="24"/>
          <w:szCs w:val="24"/>
          <w:lang w:val="ro-RO"/>
        </w:rPr>
        <w:t>20.1. Limba care guvernează contractul este limba română.</w:t>
      </w:r>
    </w:p>
    <w:p w:rsidR="00107EA4" w:rsidRPr="00B04A10" w:rsidRDefault="00107EA4" w:rsidP="00923608">
      <w:pPr>
        <w:pStyle w:val="BodyText"/>
        <w:ind w:firstLine="720"/>
        <w:rPr>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CAP.21. COMUNICĂRI</w:t>
      </w:r>
    </w:p>
    <w:p w:rsidR="00107EA4" w:rsidRPr="00B04A10" w:rsidRDefault="00107EA4" w:rsidP="00923608">
      <w:pPr>
        <w:jc w:val="both"/>
        <w:rPr>
          <w:sz w:val="24"/>
          <w:szCs w:val="24"/>
          <w:lang w:val="ro-RO"/>
        </w:rPr>
      </w:pPr>
      <w:r w:rsidRPr="00B04A10">
        <w:rPr>
          <w:sz w:val="24"/>
          <w:szCs w:val="24"/>
          <w:lang w:val="ro-RO"/>
        </w:rPr>
        <w:tab/>
        <w:t>21.1. Orice comunicare între părţi, referitoare la îndeplinirea prezentului contract, trebuie să fie transmisă în scris.</w:t>
      </w:r>
    </w:p>
    <w:p w:rsidR="00107EA4" w:rsidRPr="00B04A10" w:rsidRDefault="00107EA4" w:rsidP="00923608">
      <w:pPr>
        <w:jc w:val="both"/>
        <w:rPr>
          <w:sz w:val="24"/>
          <w:szCs w:val="24"/>
          <w:lang w:val="ro-RO"/>
        </w:rPr>
      </w:pPr>
      <w:r w:rsidRPr="00B04A10">
        <w:rPr>
          <w:sz w:val="24"/>
          <w:szCs w:val="24"/>
          <w:lang w:val="ro-RO"/>
        </w:rPr>
        <w:tab/>
        <w:t>Orice document scris trebuie înregistrat atât în momentul transmiterii, cât şi în momentul primirii.</w:t>
      </w:r>
    </w:p>
    <w:p w:rsidR="00107EA4" w:rsidRPr="00B04A10" w:rsidRDefault="00107EA4" w:rsidP="00923608">
      <w:pPr>
        <w:jc w:val="both"/>
        <w:rPr>
          <w:sz w:val="24"/>
          <w:szCs w:val="24"/>
          <w:lang w:val="ro-RO"/>
        </w:rPr>
      </w:pPr>
      <w:r w:rsidRPr="00B04A10">
        <w:rPr>
          <w:sz w:val="24"/>
          <w:szCs w:val="24"/>
          <w:lang w:val="ro-RO"/>
        </w:rPr>
        <w:tab/>
        <w:t>21.2. Comunicările între părţi se pot face şi prin telefon, telegrama, fax sau e-mail, cu condiţia confirmării în scris a primirii comunicării.</w:t>
      </w:r>
    </w:p>
    <w:p w:rsidR="00107EA4" w:rsidRPr="00B04A10" w:rsidRDefault="00107EA4" w:rsidP="00923608">
      <w:pPr>
        <w:jc w:val="both"/>
        <w:rPr>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CAP.22. LEGEA APLICABILĂ CONTRACTULUI</w:t>
      </w:r>
    </w:p>
    <w:p w:rsidR="00107EA4" w:rsidRPr="00B04A10" w:rsidRDefault="00107EA4" w:rsidP="00923608">
      <w:pPr>
        <w:pStyle w:val="BodyText"/>
        <w:rPr>
          <w:sz w:val="24"/>
          <w:szCs w:val="24"/>
          <w:lang w:val="ro-RO"/>
        </w:rPr>
      </w:pPr>
      <w:r w:rsidRPr="00B04A10">
        <w:rPr>
          <w:sz w:val="24"/>
          <w:szCs w:val="24"/>
          <w:lang w:val="ro-RO"/>
        </w:rPr>
        <w:tab/>
        <w:t>22.1. Contractul va fi interpretat conform legilor din România.</w:t>
      </w:r>
    </w:p>
    <w:p w:rsidR="00107EA4" w:rsidRPr="00B04A10" w:rsidRDefault="00107EA4" w:rsidP="00923608">
      <w:pPr>
        <w:pStyle w:val="BodyText"/>
        <w:rPr>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CAP.23. AMENDAMENTE</w:t>
      </w:r>
    </w:p>
    <w:p w:rsidR="00A16D3F" w:rsidRPr="00B04A10" w:rsidRDefault="00107EA4" w:rsidP="007434B0">
      <w:pPr>
        <w:jc w:val="both"/>
        <w:rPr>
          <w:sz w:val="24"/>
          <w:szCs w:val="24"/>
          <w:lang w:val="ro-RO"/>
        </w:rPr>
      </w:pPr>
      <w:r w:rsidRPr="00B04A10">
        <w:rPr>
          <w:color w:val="000000"/>
          <w:sz w:val="24"/>
          <w:szCs w:val="24"/>
          <w:lang w:val="ro-RO"/>
        </w:rPr>
        <w:tab/>
        <w:t>23.</w:t>
      </w:r>
      <w:r w:rsidR="002E77D1" w:rsidRPr="00B04A10">
        <w:rPr>
          <w:color w:val="000000"/>
          <w:sz w:val="24"/>
          <w:szCs w:val="24"/>
          <w:lang w:val="ro-RO"/>
        </w:rPr>
        <w:t>1</w:t>
      </w:r>
      <w:r w:rsidRPr="00B04A10">
        <w:rPr>
          <w:color w:val="000000"/>
          <w:sz w:val="24"/>
          <w:szCs w:val="24"/>
          <w:lang w:val="ro-RO"/>
        </w:rPr>
        <w:t xml:space="preserve">. </w:t>
      </w:r>
      <w:r w:rsidR="00A16D3F" w:rsidRPr="00B04A10">
        <w:rPr>
          <w:rStyle w:val="l5def1"/>
          <w:rFonts w:ascii="Times New Roman" w:hAnsi="Times New Roman"/>
          <w:iCs/>
          <w:sz w:val="24"/>
          <w:szCs w:val="24"/>
          <w:lang w:val="ro-RO"/>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B04A10">
        <w:rPr>
          <w:rStyle w:val="l5def1"/>
          <w:rFonts w:ascii="Times New Roman" w:hAnsi="Times New Roman"/>
          <w:iCs/>
          <w:sz w:val="24"/>
          <w:szCs w:val="24"/>
          <w:lang w:val="ro-RO"/>
        </w:rPr>
        <w:t>L</w:t>
      </w:r>
      <w:r w:rsidR="00A16D3F" w:rsidRPr="00B04A10">
        <w:rPr>
          <w:rStyle w:val="l5def1"/>
          <w:rFonts w:ascii="Times New Roman" w:hAnsi="Times New Roman"/>
          <w:iCs/>
          <w:sz w:val="24"/>
          <w:szCs w:val="24"/>
          <w:lang w:val="ro-RO"/>
        </w:rPr>
        <w:t>ege</w:t>
      </w:r>
      <w:r w:rsidR="007434B0" w:rsidRPr="00B04A10">
        <w:rPr>
          <w:rStyle w:val="l5def1"/>
          <w:rFonts w:ascii="Times New Roman" w:hAnsi="Times New Roman"/>
          <w:iCs/>
          <w:sz w:val="24"/>
          <w:szCs w:val="24"/>
          <w:lang w:val="ro-RO"/>
        </w:rPr>
        <w:t>a achizitiilor sectoriale nr. 99/2016</w:t>
      </w:r>
      <w:r w:rsidR="00A16D3F" w:rsidRPr="00B04A10">
        <w:rPr>
          <w:rStyle w:val="l5def1"/>
          <w:rFonts w:ascii="Times New Roman" w:hAnsi="Times New Roman"/>
          <w:iCs/>
          <w:sz w:val="24"/>
          <w:szCs w:val="24"/>
          <w:lang w:val="ro-RO"/>
        </w:rPr>
        <w:t>.</w:t>
      </w:r>
    </w:p>
    <w:p w:rsidR="00107EA4" w:rsidRPr="00B04A10" w:rsidRDefault="00A16D3F" w:rsidP="00A16D3F">
      <w:pPr>
        <w:jc w:val="both"/>
        <w:rPr>
          <w:sz w:val="24"/>
          <w:szCs w:val="24"/>
          <w:lang w:val="ro-RO"/>
        </w:rPr>
      </w:pPr>
      <w:r w:rsidRPr="00B04A10">
        <w:rPr>
          <w:rStyle w:val="l5def1"/>
          <w:rFonts w:ascii="Times New Roman" w:hAnsi="Times New Roman" w:cs="Times New Roman"/>
          <w:sz w:val="24"/>
          <w:szCs w:val="24"/>
          <w:lang w:val="ro-RO"/>
        </w:rPr>
        <w:tab/>
      </w:r>
      <w:r w:rsidR="00107EA4" w:rsidRPr="00B04A10">
        <w:rPr>
          <w:rStyle w:val="l5def1"/>
          <w:rFonts w:ascii="Times New Roman" w:hAnsi="Times New Roman" w:cs="Times New Roman"/>
          <w:sz w:val="24"/>
          <w:szCs w:val="24"/>
          <w:lang w:val="ro-RO"/>
        </w:rPr>
        <w:t>23.</w:t>
      </w:r>
      <w:r w:rsidR="002E77D1" w:rsidRPr="00B04A10">
        <w:rPr>
          <w:rStyle w:val="l5def1"/>
          <w:rFonts w:ascii="Times New Roman" w:hAnsi="Times New Roman" w:cs="Times New Roman"/>
          <w:sz w:val="24"/>
          <w:szCs w:val="24"/>
          <w:lang w:val="ro-RO"/>
        </w:rPr>
        <w:t>2</w:t>
      </w:r>
      <w:r w:rsidR="00107EA4" w:rsidRPr="00B04A10">
        <w:rPr>
          <w:rStyle w:val="l5def1"/>
          <w:rFonts w:ascii="Times New Roman" w:hAnsi="Times New Roman" w:cs="Times New Roman"/>
          <w:sz w:val="24"/>
          <w:szCs w:val="24"/>
          <w:lang w:val="ro-RO"/>
        </w:rPr>
        <w:t>. Suplimen</w:t>
      </w:r>
      <w:r w:rsidR="00B107ED" w:rsidRPr="00B04A10">
        <w:rPr>
          <w:rStyle w:val="l5def1"/>
          <w:rFonts w:ascii="Times New Roman" w:hAnsi="Times New Roman" w:cs="Times New Roman"/>
          <w:sz w:val="24"/>
          <w:szCs w:val="24"/>
          <w:lang w:val="ro-RO"/>
        </w:rPr>
        <w:t xml:space="preserve">tar fata de situatiile </w:t>
      </w:r>
      <w:r w:rsidR="00B107ED" w:rsidRPr="00B04A10">
        <w:rPr>
          <w:rStyle w:val="l5def1"/>
          <w:rFonts w:ascii="Times New Roman" w:hAnsi="Times New Roman" w:cs="Times New Roman"/>
          <w:color w:val="000000" w:themeColor="text1"/>
          <w:sz w:val="24"/>
          <w:szCs w:val="24"/>
          <w:lang w:val="ro-RO"/>
        </w:rPr>
        <w:t>prezentat</w:t>
      </w:r>
      <w:r w:rsidR="00D80F0E" w:rsidRPr="00B04A10">
        <w:rPr>
          <w:rStyle w:val="l5def1"/>
          <w:rFonts w:ascii="Times New Roman" w:hAnsi="Times New Roman" w:cs="Times New Roman"/>
          <w:color w:val="000000" w:themeColor="text1"/>
          <w:sz w:val="24"/>
          <w:szCs w:val="24"/>
          <w:lang w:val="ro-RO"/>
        </w:rPr>
        <w:t>a</w:t>
      </w:r>
      <w:r w:rsidR="00107EA4" w:rsidRPr="00B04A10">
        <w:rPr>
          <w:rStyle w:val="l5def1"/>
          <w:rFonts w:ascii="Times New Roman" w:hAnsi="Times New Roman" w:cs="Times New Roman"/>
          <w:color w:val="000000" w:themeColor="text1"/>
          <w:sz w:val="24"/>
          <w:szCs w:val="24"/>
          <w:lang w:val="ro-RO"/>
        </w:rPr>
        <w:t xml:space="preserve"> la articol</w:t>
      </w:r>
      <w:r w:rsidR="00D80F0E" w:rsidRPr="00B04A10">
        <w:rPr>
          <w:rStyle w:val="l5def1"/>
          <w:rFonts w:ascii="Times New Roman" w:hAnsi="Times New Roman" w:cs="Times New Roman"/>
          <w:color w:val="000000" w:themeColor="text1"/>
          <w:sz w:val="24"/>
          <w:szCs w:val="24"/>
          <w:lang w:val="ro-RO"/>
        </w:rPr>
        <w:t xml:space="preserve">ul </w:t>
      </w:r>
      <w:r w:rsidR="00107EA4" w:rsidRPr="00B04A10">
        <w:rPr>
          <w:rStyle w:val="l5def1"/>
          <w:rFonts w:ascii="Times New Roman" w:hAnsi="Times New Roman" w:cs="Times New Roman"/>
          <w:color w:val="000000" w:themeColor="text1"/>
          <w:sz w:val="24"/>
          <w:szCs w:val="24"/>
          <w:lang w:val="ro-RO"/>
        </w:rPr>
        <w:t xml:space="preserve">23.1, </w:t>
      </w:r>
      <w:r w:rsidR="00107EA4" w:rsidRPr="00B04A10">
        <w:rPr>
          <w:color w:val="000000" w:themeColor="text1"/>
          <w:sz w:val="24"/>
          <w:szCs w:val="24"/>
          <w:lang w:val="ro-RO"/>
        </w:rPr>
        <w:t>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cu respectarea art. 5.4.</w:t>
      </w:r>
    </w:p>
    <w:p w:rsidR="00107EA4" w:rsidRPr="00B04A10" w:rsidRDefault="00107EA4" w:rsidP="00923608">
      <w:pPr>
        <w:pStyle w:val="BodyText"/>
        <w:ind w:firstLine="720"/>
        <w:rPr>
          <w:sz w:val="24"/>
          <w:szCs w:val="24"/>
          <w:lang w:val="ro-RO"/>
        </w:rPr>
      </w:pPr>
    </w:p>
    <w:p w:rsidR="00107EA4" w:rsidRPr="00B04A10" w:rsidRDefault="00107EA4" w:rsidP="00923608">
      <w:pPr>
        <w:pStyle w:val="Heading1"/>
        <w:shd w:val="pct10" w:color="auto" w:fill="FFFFFF"/>
        <w:spacing w:after="120"/>
        <w:rPr>
          <w:smallCaps/>
          <w:sz w:val="24"/>
          <w:szCs w:val="24"/>
          <w:lang w:val="ro-RO"/>
        </w:rPr>
      </w:pPr>
      <w:r w:rsidRPr="00B04A10">
        <w:rPr>
          <w:smallCaps/>
          <w:sz w:val="24"/>
          <w:szCs w:val="24"/>
          <w:lang w:val="ro-RO"/>
        </w:rPr>
        <w:t>CAP.24. CONDIŢII FINALE</w:t>
      </w:r>
    </w:p>
    <w:p w:rsidR="00107EA4" w:rsidRPr="00B04A10" w:rsidRDefault="00107EA4" w:rsidP="00923608">
      <w:pPr>
        <w:pStyle w:val="BodyText"/>
        <w:rPr>
          <w:sz w:val="24"/>
          <w:szCs w:val="24"/>
          <w:lang w:val="ro-RO"/>
        </w:rPr>
      </w:pPr>
      <w:r w:rsidRPr="00B04A10">
        <w:rPr>
          <w:sz w:val="24"/>
          <w:szCs w:val="24"/>
          <w:lang w:val="ro-RO"/>
        </w:rPr>
        <w:tab/>
        <w:t>24.1. Legislaţia aplicată pentru încheierea prezentului contract este:</w:t>
      </w:r>
    </w:p>
    <w:p w:rsidR="00107EA4" w:rsidRPr="00B04A10" w:rsidRDefault="00107EA4" w:rsidP="00923608">
      <w:pPr>
        <w:spacing w:after="120"/>
        <w:ind w:firstLine="720"/>
        <w:jc w:val="both"/>
        <w:rPr>
          <w:sz w:val="24"/>
          <w:szCs w:val="24"/>
          <w:lang w:val="ro-RO"/>
        </w:rPr>
      </w:pPr>
      <w:r w:rsidRPr="00B04A10">
        <w:rPr>
          <w:b/>
          <w:sz w:val="24"/>
          <w:szCs w:val="24"/>
          <w:lang w:val="ro-RO"/>
        </w:rPr>
        <w:t xml:space="preserve">- Legea nr.99/2016 privind achizitiile sectoriale, cu toate </w:t>
      </w:r>
      <w:r w:rsidR="00750C72" w:rsidRPr="00B04A10">
        <w:rPr>
          <w:b/>
          <w:sz w:val="24"/>
          <w:szCs w:val="24"/>
          <w:lang w:val="ro-RO"/>
        </w:rPr>
        <w:t>modificările</w:t>
      </w:r>
      <w:r w:rsidRPr="00B04A10">
        <w:rPr>
          <w:b/>
          <w:sz w:val="24"/>
          <w:szCs w:val="24"/>
          <w:lang w:val="ro-RO"/>
        </w:rPr>
        <w:t xml:space="preserve"> </w:t>
      </w:r>
      <w:r w:rsidR="00750C72">
        <w:rPr>
          <w:b/>
          <w:sz w:val="24"/>
          <w:szCs w:val="24"/>
          <w:lang w:val="ro-RO"/>
        </w:rPr>
        <w:t>ș</w:t>
      </w:r>
      <w:r w:rsidR="00750C72" w:rsidRPr="00B04A10">
        <w:rPr>
          <w:b/>
          <w:sz w:val="24"/>
          <w:szCs w:val="24"/>
          <w:lang w:val="ro-RO"/>
        </w:rPr>
        <w:t>i completările</w:t>
      </w:r>
      <w:r w:rsidRPr="00B04A10">
        <w:rPr>
          <w:b/>
          <w:sz w:val="24"/>
          <w:szCs w:val="24"/>
          <w:lang w:val="ro-RO"/>
        </w:rPr>
        <w:t xml:space="preserve"> ulterioare.</w:t>
      </w:r>
    </w:p>
    <w:p w:rsidR="00107EA4" w:rsidRPr="00B04A10" w:rsidRDefault="00107EA4" w:rsidP="00923608">
      <w:pPr>
        <w:pStyle w:val="BodyText"/>
        <w:ind w:firstLine="720"/>
        <w:rPr>
          <w:sz w:val="24"/>
          <w:szCs w:val="24"/>
          <w:lang w:val="ro-RO"/>
        </w:rPr>
      </w:pPr>
      <w:r w:rsidRPr="00B04A10">
        <w:rPr>
          <w:sz w:val="24"/>
          <w:szCs w:val="24"/>
          <w:lang w:val="ro-RO"/>
        </w:rPr>
        <w:t>24.2. Documentele menţionate la art.6.1. fac parte integrantă din contract.</w:t>
      </w:r>
    </w:p>
    <w:p w:rsidR="00107EA4" w:rsidRPr="00B04A10" w:rsidRDefault="00107EA4" w:rsidP="00923608">
      <w:pPr>
        <w:pStyle w:val="BodyText"/>
        <w:rPr>
          <w:sz w:val="24"/>
          <w:szCs w:val="24"/>
          <w:lang w:val="ro-RO"/>
        </w:rPr>
      </w:pPr>
      <w:r w:rsidRPr="00B04A10">
        <w:rPr>
          <w:sz w:val="24"/>
          <w:szCs w:val="24"/>
          <w:lang w:val="ro-RO"/>
        </w:rPr>
        <w:tab/>
        <w:t>24.3. Contractul şi anexele sale se semnează pagină cu pagină de ambele părţi contractante (de către unul din semnatarii contractului).</w:t>
      </w:r>
    </w:p>
    <w:p w:rsidR="00107EA4" w:rsidRPr="00B04A10" w:rsidRDefault="00107EA4" w:rsidP="00923608">
      <w:pPr>
        <w:pStyle w:val="BodyText"/>
        <w:rPr>
          <w:sz w:val="24"/>
          <w:szCs w:val="24"/>
          <w:lang w:val="ro-RO"/>
        </w:rPr>
      </w:pPr>
      <w:r w:rsidRPr="00B04A10">
        <w:rPr>
          <w:sz w:val="24"/>
          <w:szCs w:val="24"/>
          <w:lang w:val="ro-RO"/>
        </w:rPr>
        <w:lastRenderedPageBreak/>
        <w:tab/>
        <w:t>24.4. Orice schimbare de adresă a uneia din părţile contractante va fi comunicată în termen de maxim 24 ore, partenerului de contract.</w:t>
      </w:r>
    </w:p>
    <w:p w:rsidR="00107EA4" w:rsidRPr="00B04A10" w:rsidRDefault="00107EA4" w:rsidP="00923608">
      <w:pPr>
        <w:jc w:val="both"/>
        <w:rPr>
          <w:sz w:val="24"/>
          <w:szCs w:val="24"/>
          <w:lang w:val="ro-RO"/>
        </w:rPr>
      </w:pPr>
      <w:r w:rsidRPr="00B04A10">
        <w:rPr>
          <w:sz w:val="24"/>
          <w:szCs w:val="24"/>
          <w:lang w:val="ro-RO"/>
        </w:rPr>
        <w:tab/>
        <w:t>24.5. Prezentul contract a fost încheiat în doua exemplare, cate unul pentru fiecare parte.</w:t>
      </w:r>
    </w:p>
    <w:p w:rsidR="00107EA4" w:rsidRPr="00B04A10" w:rsidRDefault="00107EA4" w:rsidP="00923608">
      <w:pPr>
        <w:pStyle w:val="BodyText"/>
        <w:jc w:val="left"/>
        <w:rPr>
          <w:b/>
          <w:sz w:val="24"/>
          <w:szCs w:val="24"/>
          <w:lang w:val="ro-RO"/>
        </w:rPr>
      </w:pPr>
    </w:p>
    <w:p w:rsidR="00107EA4" w:rsidRPr="00B04A10" w:rsidRDefault="00107EA4" w:rsidP="00923608">
      <w:pPr>
        <w:pStyle w:val="BodyText"/>
        <w:ind w:left="696" w:firstLine="12"/>
        <w:jc w:val="left"/>
        <w:rPr>
          <w:b/>
          <w:color w:val="000000"/>
          <w:sz w:val="24"/>
          <w:szCs w:val="24"/>
          <w:lang w:val="ro-RO"/>
        </w:rPr>
      </w:pPr>
      <w:r w:rsidRPr="00B04A10">
        <w:rPr>
          <w:b/>
          <w:color w:val="000000"/>
          <w:sz w:val="24"/>
          <w:szCs w:val="24"/>
          <w:lang w:val="ro-RO"/>
        </w:rPr>
        <w:t xml:space="preserve">     </w:t>
      </w:r>
      <w:r w:rsidRPr="00B04A10">
        <w:rPr>
          <w:b/>
          <w:color w:val="000000"/>
          <w:sz w:val="24"/>
          <w:szCs w:val="24"/>
          <w:lang w:val="ro-RO"/>
        </w:rPr>
        <w:tab/>
        <w:t>BENEFICIAR,</w:t>
      </w:r>
      <w:r w:rsidRPr="00B04A10">
        <w:rPr>
          <w:b/>
          <w:color w:val="000000"/>
          <w:sz w:val="24"/>
          <w:szCs w:val="24"/>
          <w:lang w:val="ro-RO"/>
        </w:rPr>
        <w:tab/>
      </w:r>
      <w:r w:rsidRPr="00B04A10">
        <w:rPr>
          <w:b/>
          <w:color w:val="000000"/>
          <w:sz w:val="24"/>
          <w:szCs w:val="24"/>
          <w:lang w:val="ro-RO"/>
        </w:rPr>
        <w:tab/>
      </w:r>
      <w:r w:rsidRPr="00B04A10">
        <w:rPr>
          <w:b/>
          <w:color w:val="000000"/>
          <w:sz w:val="24"/>
          <w:szCs w:val="24"/>
          <w:lang w:val="ro-RO"/>
        </w:rPr>
        <w:tab/>
      </w:r>
      <w:r w:rsidRPr="00B04A10">
        <w:rPr>
          <w:b/>
          <w:color w:val="000000"/>
          <w:sz w:val="24"/>
          <w:szCs w:val="24"/>
          <w:lang w:val="ro-RO"/>
        </w:rPr>
        <w:tab/>
      </w:r>
      <w:r w:rsidRPr="00B04A10">
        <w:rPr>
          <w:b/>
          <w:color w:val="000000"/>
          <w:sz w:val="24"/>
          <w:szCs w:val="24"/>
          <w:lang w:val="ro-RO"/>
        </w:rPr>
        <w:tab/>
        <w:t xml:space="preserve">        </w:t>
      </w:r>
      <w:r w:rsidRPr="00B04A10">
        <w:rPr>
          <w:b/>
          <w:color w:val="000000"/>
          <w:sz w:val="24"/>
          <w:szCs w:val="24"/>
          <w:lang w:val="ro-RO"/>
        </w:rPr>
        <w:tab/>
        <w:t>PRESTATOR,</w:t>
      </w:r>
    </w:p>
    <w:p w:rsidR="00107EA4" w:rsidRPr="00B04A10" w:rsidRDefault="00107EA4" w:rsidP="0066237F">
      <w:pPr>
        <w:spacing w:line="276" w:lineRule="auto"/>
        <w:ind w:left="1440" w:hanging="1440"/>
        <w:jc w:val="both"/>
        <w:rPr>
          <w:sz w:val="24"/>
          <w:szCs w:val="24"/>
          <w:lang w:val="ro-RO"/>
        </w:rPr>
      </w:pPr>
      <w:r w:rsidRPr="00B04A10">
        <w:rPr>
          <w:caps/>
          <w:color w:val="000000"/>
          <w:sz w:val="24"/>
          <w:szCs w:val="24"/>
          <w:lang w:val="ro-RO"/>
        </w:rPr>
        <w:tab/>
      </w:r>
      <w:r w:rsidRPr="00B04A10">
        <w:rPr>
          <w:sz w:val="24"/>
          <w:szCs w:val="24"/>
          <w:lang w:val="ro-RO"/>
        </w:rPr>
        <w:t>Societatea Electrocentrale Bucureşti S.A</w:t>
      </w:r>
      <w:r w:rsidRPr="00B04A10">
        <w:rPr>
          <w:sz w:val="24"/>
          <w:szCs w:val="24"/>
          <w:lang w:val="ro-RO"/>
        </w:rPr>
        <w:tab/>
      </w:r>
    </w:p>
    <w:p w:rsidR="00107EA4" w:rsidRPr="00B04A10" w:rsidRDefault="00107EA4" w:rsidP="0066237F">
      <w:pPr>
        <w:spacing w:line="276" w:lineRule="auto"/>
        <w:ind w:left="1440" w:hanging="1440"/>
        <w:rPr>
          <w:sz w:val="24"/>
          <w:szCs w:val="24"/>
          <w:lang w:val="ro-RO"/>
        </w:rPr>
      </w:pPr>
      <w:r w:rsidRPr="00B04A10">
        <w:rPr>
          <w:sz w:val="24"/>
          <w:szCs w:val="24"/>
          <w:lang w:val="ro-RO"/>
        </w:rPr>
        <w:t xml:space="preserve"> societate </w:t>
      </w:r>
      <w:r w:rsidR="006644E5" w:rsidRPr="00B04A10">
        <w:rPr>
          <w:sz w:val="24"/>
          <w:szCs w:val="24"/>
          <w:lang w:val="ro-RO"/>
        </w:rPr>
        <w:t>în reorganizare judiciară, in judicial reorganisation, en redressement</w:t>
      </w:r>
    </w:p>
    <w:p w:rsidR="00107EA4" w:rsidRPr="00B04A10" w:rsidRDefault="00107EA4" w:rsidP="0066237F">
      <w:pPr>
        <w:spacing w:line="276" w:lineRule="auto"/>
        <w:ind w:left="1440" w:hanging="1440"/>
        <w:rPr>
          <w:sz w:val="24"/>
          <w:szCs w:val="24"/>
          <w:lang w:val="ro-RO"/>
        </w:rPr>
      </w:pPr>
      <w:r w:rsidRPr="00B04A10">
        <w:rPr>
          <w:sz w:val="24"/>
          <w:szCs w:val="24"/>
          <w:lang w:val="ro-RO"/>
        </w:rPr>
        <w:tab/>
        <w:t xml:space="preserve">Administrator Special </w:t>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t>Director,</w:t>
      </w:r>
    </w:p>
    <w:p w:rsidR="00107EA4" w:rsidRPr="00B04A10" w:rsidRDefault="00CE70B9" w:rsidP="0066237F">
      <w:pPr>
        <w:spacing w:line="276" w:lineRule="auto"/>
        <w:ind w:left="1440" w:hanging="1440"/>
        <w:rPr>
          <w:color w:val="000000"/>
          <w:sz w:val="24"/>
          <w:szCs w:val="24"/>
          <w:lang w:val="ro-RO"/>
        </w:rPr>
      </w:pPr>
      <w:r w:rsidRPr="00B04A10">
        <w:rPr>
          <w:color w:val="000000"/>
          <w:sz w:val="24"/>
          <w:szCs w:val="24"/>
          <w:lang w:val="ro-RO"/>
        </w:rPr>
        <w:tab/>
        <w:t xml:space="preserve">Claudiu-Ionuţ CREŢU-SÂRBU </w:t>
      </w:r>
    </w:p>
    <w:p w:rsidR="00CE70B9" w:rsidRPr="00B04A10" w:rsidRDefault="00CE70B9" w:rsidP="0066237F">
      <w:pPr>
        <w:spacing w:line="276" w:lineRule="auto"/>
        <w:ind w:left="1440" w:hanging="1440"/>
        <w:rPr>
          <w:sz w:val="24"/>
          <w:szCs w:val="24"/>
          <w:lang w:val="ro-RO"/>
        </w:rPr>
      </w:pPr>
    </w:p>
    <w:p w:rsidR="00107EA4" w:rsidRPr="00B04A10" w:rsidRDefault="00107EA4" w:rsidP="0066237F">
      <w:pPr>
        <w:ind w:left="1440"/>
        <w:rPr>
          <w:bCs/>
          <w:sz w:val="24"/>
          <w:szCs w:val="24"/>
          <w:lang w:val="ro-RO"/>
        </w:rPr>
      </w:pPr>
      <w:r w:rsidRPr="00B04A10">
        <w:rPr>
          <w:bCs/>
          <w:sz w:val="24"/>
          <w:szCs w:val="24"/>
          <w:lang w:val="ro-RO"/>
        </w:rPr>
        <w:t>AVIZAT</w:t>
      </w:r>
    </w:p>
    <w:p w:rsidR="009E29AC" w:rsidRPr="00B04A10" w:rsidRDefault="00107EA4" w:rsidP="0066237F">
      <w:pPr>
        <w:pStyle w:val="BodyText"/>
        <w:ind w:left="696" w:firstLine="12"/>
        <w:jc w:val="left"/>
        <w:rPr>
          <w:bCs/>
          <w:sz w:val="24"/>
          <w:szCs w:val="24"/>
          <w:lang w:val="ro-RO"/>
        </w:rPr>
      </w:pPr>
      <w:r w:rsidRPr="00B04A10">
        <w:rPr>
          <w:bCs/>
          <w:sz w:val="24"/>
          <w:szCs w:val="24"/>
          <w:lang w:val="ro-RO"/>
        </w:rPr>
        <w:t>ADMINISTRATOR JUDICIAR</w:t>
      </w:r>
      <w:r w:rsidRPr="00B04A10">
        <w:rPr>
          <w:bCs/>
          <w:sz w:val="24"/>
          <w:szCs w:val="24"/>
          <w:lang w:val="ro-RO"/>
        </w:rPr>
        <w:tab/>
      </w:r>
      <w:r w:rsidRPr="00B04A10">
        <w:rPr>
          <w:bCs/>
          <w:sz w:val="24"/>
          <w:szCs w:val="24"/>
          <w:lang w:val="ro-RO"/>
        </w:rPr>
        <w:tab/>
      </w:r>
      <w:r w:rsidRPr="00B04A10">
        <w:rPr>
          <w:bCs/>
          <w:sz w:val="24"/>
          <w:szCs w:val="24"/>
          <w:lang w:val="ro-RO"/>
        </w:rPr>
        <w:tab/>
      </w:r>
      <w:r w:rsidRPr="00B04A10">
        <w:rPr>
          <w:bCs/>
          <w:sz w:val="24"/>
          <w:szCs w:val="24"/>
          <w:lang w:val="ro-RO"/>
        </w:rPr>
        <w:tab/>
      </w:r>
      <w:r w:rsidRPr="00B04A10">
        <w:rPr>
          <w:sz w:val="24"/>
          <w:szCs w:val="24"/>
          <w:lang w:val="ro-RO"/>
        </w:rPr>
        <w:t>Director Economic,</w:t>
      </w:r>
    </w:p>
    <w:p w:rsidR="00107EA4" w:rsidRPr="00B04A10" w:rsidRDefault="009E29AC" w:rsidP="009E29AC">
      <w:pPr>
        <w:pStyle w:val="BodyText"/>
        <w:ind w:firstLine="12"/>
        <w:jc w:val="left"/>
        <w:rPr>
          <w:bCs/>
          <w:sz w:val="24"/>
          <w:szCs w:val="24"/>
          <w:lang w:val="ro-RO"/>
        </w:rPr>
      </w:pPr>
      <w:r w:rsidRPr="00B04A10">
        <w:rPr>
          <w:sz w:val="24"/>
          <w:szCs w:val="24"/>
          <w:lang w:val="ro-RO"/>
        </w:rPr>
        <w:t>SIERRA QUADRANT Filiala Bucuresti SPRL</w:t>
      </w:r>
      <w:r w:rsidR="00107EA4" w:rsidRPr="00B04A10">
        <w:rPr>
          <w:sz w:val="24"/>
          <w:szCs w:val="24"/>
          <w:lang w:val="ro-RO"/>
        </w:rPr>
        <w:t xml:space="preserve">               </w:t>
      </w:r>
    </w:p>
    <w:p w:rsidR="00D80F0E" w:rsidRPr="00B04A10" w:rsidRDefault="00D80F0E" w:rsidP="00D80F0E">
      <w:pPr>
        <w:spacing w:line="276" w:lineRule="auto"/>
        <w:ind w:left="1440" w:hanging="1440"/>
        <w:rPr>
          <w:sz w:val="26"/>
          <w:szCs w:val="26"/>
          <w:lang w:val="ro-RO"/>
        </w:rPr>
      </w:pPr>
      <w:r w:rsidRPr="00B04A10">
        <w:rPr>
          <w:sz w:val="24"/>
          <w:szCs w:val="24"/>
          <w:lang w:val="ro-RO"/>
        </w:rPr>
        <w:t xml:space="preserve">                         Ovidiu NEACȘU</w:t>
      </w:r>
    </w:p>
    <w:p w:rsidR="00107EA4" w:rsidRPr="00B04A10" w:rsidRDefault="00D80F0E" w:rsidP="00D80F0E">
      <w:pPr>
        <w:spacing w:line="276" w:lineRule="auto"/>
        <w:ind w:left="1440" w:hanging="1440"/>
        <w:rPr>
          <w:sz w:val="24"/>
          <w:szCs w:val="24"/>
          <w:lang w:val="ro-RO"/>
        </w:rPr>
      </w:pPr>
      <w:r w:rsidRPr="00B04A10">
        <w:rPr>
          <w:sz w:val="24"/>
          <w:szCs w:val="24"/>
          <w:lang w:val="ro-RO"/>
        </w:rPr>
        <w:t xml:space="preserve">                      </w:t>
      </w:r>
      <w:r w:rsidR="00107EA4" w:rsidRPr="00B04A10">
        <w:rPr>
          <w:sz w:val="24"/>
          <w:szCs w:val="24"/>
          <w:lang w:val="ro-RO"/>
        </w:rPr>
        <w:t xml:space="preserve">       </w:t>
      </w:r>
      <w:r w:rsidR="00107EA4" w:rsidRPr="00B04A10">
        <w:rPr>
          <w:sz w:val="24"/>
          <w:szCs w:val="24"/>
          <w:lang w:val="ro-RO"/>
        </w:rPr>
        <w:tab/>
        <w:t xml:space="preserve">                      </w:t>
      </w:r>
    </w:p>
    <w:p w:rsidR="00107EA4" w:rsidRPr="00B04A10" w:rsidRDefault="00107EA4" w:rsidP="0066237F">
      <w:pPr>
        <w:spacing w:line="276" w:lineRule="auto"/>
        <w:jc w:val="both"/>
        <w:rPr>
          <w:sz w:val="24"/>
          <w:szCs w:val="24"/>
          <w:lang w:val="ro-RO"/>
        </w:rPr>
      </w:pPr>
      <w:r w:rsidRPr="00B04A10">
        <w:rPr>
          <w:sz w:val="24"/>
          <w:szCs w:val="24"/>
          <w:lang w:val="ro-RO"/>
        </w:rPr>
        <w:t xml:space="preserve">                      </w:t>
      </w:r>
      <w:r w:rsidR="00D80F0E" w:rsidRPr="00B04A10">
        <w:rPr>
          <w:sz w:val="24"/>
          <w:szCs w:val="24"/>
          <w:lang w:val="ro-RO"/>
        </w:rPr>
        <w:t xml:space="preserve">  </w:t>
      </w:r>
      <w:r w:rsidRPr="00B04A10">
        <w:rPr>
          <w:sz w:val="24"/>
          <w:szCs w:val="24"/>
          <w:lang w:val="ro-RO"/>
        </w:rPr>
        <w:t>Director</w:t>
      </w:r>
      <w:r w:rsidR="009571D1" w:rsidRPr="00B04A10">
        <w:rPr>
          <w:sz w:val="24"/>
          <w:szCs w:val="24"/>
          <w:lang w:val="ro-RO"/>
        </w:rPr>
        <w:t xml:space="preserve"> Economic</w:t>
      </w:r>
      <w:r w:rsidRPr="00B04A10">
        <w:rPr>
          <w:sz w:val="24"/>
          <w:szCs w:val="24"/>
          <w:lang w:val="ro-RO"/>
        </w:rPr>
        <w:t xml:space="preserve">,                      </w:t>
      </w:r>
      <w:r w:rsidRPr="00B04A10">
        <w:rPr>
          <w:sz w:val="24"/>
          <w:szCs w:val="24"/>
          <w:lang w:val="ro-RO"/>
        </w:rPr>
        <w:tab/>
      </w:r>
    </w:p>
    <w:p w:rsidR="00107EA4" w:rsidRPr="00B04A10" w:rsidRDefault="00107EA4" w:rsidP="0066237F">
      <w:pPr>
        <w:tabs>
          <w:tab w:val="left" w:pos="7200"/>
        </w:tabs>
        <w:spacing w:line="276" w:lineRule="auto"/>
        <w:rPr>
          <w:sz w:val="24"/>
          <w:szCs w:val="24"/>
          <w:lang w:val="ro-RO"/>
        </w:rPr>
      </w:pPr>
      <w:r w:rsidRPr="00B04A10">
        <w:rPr>
          <w:sz w:val="24"/>
          <w:szCs w:val="24"/>
          <w:lang w:val="ro-RO"/>
        </w:rPr>
        <w:t xml:space="preserve">                      </w:t>
      </w:r>
      <w:r w:rsidR="00D80F0E" w:rsidRPr="00B04A10">
        <w:rPr>
          <w:sz w:val="24"/>
          <w:szCs w:val="24"/>
          <w:lang w:val="ro-RO"/>
        </w:rPr>
        <w:t xml:space="preserve">  </w:t>
      </w:r>
      <w:r w:rsidRPr="00B04A10">
        <w:rPr>
          <w:sz w:val="24"/>
          <w:szCs w:val="24"/>
          <w:lang w:val="ro-RO"/>
        </w:rPr>
        <w:t xml:space="preserve">Marcel VÎLCĂ                                                                                                                                                            </w:t>
      </w:r>
    </w:p>
    <w:p w:rsidR="00107EA4" w:rsidRPr="00B04A10" w:rsidRDefault="00107EA4" w:rsidP="0066237F">
      <w:pPr>
        <w:spacing w:line="276" w:lineRule="auto"/>
        <w:jc w:val="both"/>
        <w:rPr>
          <w:sz w:val="24"/>
          <w:szCs w:val="24"/>
          <w:lang w:val="ro-RO"/>
        </w:rPr>
      </w:pPr>
    </w:p>
    <w:p w:rsidR="00107EA4" w:rsidRPr="00B04A10" w:rsidRDefault="00107EA4" w:rsidP="0066237F">
      <w:pPr>
        <w:spacing w:line="276" w:lineRule="auto"/>
        <w:jc w:val="both"/>
        <w:rPr>
          <w:sz w:val="24"/>
          <w:szCs w:val="24"/>
          <w:lang w:val="ro-RO"/>
        </w:rPr>
      </w:pPr>
      <w:r w:rsidRPr="00B04A10">
        <w:rPr>
          <w:sz w:val="24"/>
          <w:szCs w:val="24"/>
          <w:lang w:val="ro-RO"/>
        </w:rPr>
        <w:tab/>
      </w:r>
      <w:r w:rsidRPr="00B04A10">
        <w:rPr>
          <w:sz w:val="24"/>
          <w:szCs w:val="24"/>
          <w:lang w:val="ro-RO"/>
        </w:rPr>
        <w:tab/>
        <w:t>Viza CFP,</w:t>
      </w:r>
    </w:p>
    <w:p w:rsidR="00D80F0E" w:rsidRPr="00B04A10" w:rsidRDefault="00107EA4" w:rsidP="00D80F0E">
      <w:pPr>
        <w:jc w:val="center"/>
        <w:rPr>
          <w:color w:val="000000" w:themeColor="text1"/>
          <w:sz w:val="26"/>
          <w:szCs w:val="26"/>
          <w:lang w:val="ro-RO"/>
        </w:rPr>
      </w:pPr>
      <w:r w:rsidRPr="00B04A10">
        <w:rPr>
          <w:sz w:val="24"/>
          <w:szCs w:val="24"/>
          <w:lang w:val="ro-RO"/>
        </w:rPr>
        <w:t xml:space="preserve">  </w:t>
      </w:r>
      <w:r w:rsidR="00D80F0E" w:rsidRPr="00B04A10">
        <w:rPr>
          <w:color w:val="000000" w:themeColor="text1"/>
          <w:sz w:val="26"/>
          <w:szCs w:val="26"/>
          <w:lang w:val="ro-RO"/>
        </w:rPr>
        <w:tab/>
      </w:r>
    </w:p>
    <w:p w:rsidR="00D80F0E" w:rsidRPr="00B04A10" w:rsidRDefault="00D80F0E" w:rsidP="00D80F0E">
      <w:pPr>
        <w:spacing w:line="276" w:lineRule="auto"/>
        <w:jc w:val="both"/>
        <w:rPr>
          <w:color w:val="000000" w:themeColor="text1"/>
          <w:sz w:val="24"/>
          <w:szCs w:val="24"/>
          <w:lang w:val="ro-RO"/>
        </w:rPr>
      </w:pPr>
      <w:r w:rsidRPr="00B04A10">
        <w:rPr>
          <w:color w:val="000000" w:themeColor="text1"/>
          <w:sz w:val="26"/>
          <w:szCs w:val="26"/>
          <w:lang w:val="ro-RO"/>
        </w:rPr>
        <w:tab/>
      </w:r>
      <w:r w:rsidRPr="00B04A10">
        <w:rPr>
          <w:color w:val="000000" w:themeColor="text1"/>
          <w:sz w:val="26"/>
          <w:szCs w:val="26"/>
          <w:lang w:val="ro-RO"/>
        </w:rPr>
        <w:tab/>
      </w:r>
      <w:r w:rsidRPr="00B04A10">
        <w:rPr>
          <w:color w:val="000000" w:themeColor="text1"/>
          <w:sz w:val="24"/>
          <w:szCs w:val="24"/>
          <w:lang w:val="ro-RO"/>
        </w:rPr>
        <w:t>Director Dezvoltare si Implementare Proiecte,</w:t>
      </w:r>
    </w:p>
    <w:p w:rsidR="00D80F0E" w:rsidRPr="00B04A10" w:rsidRDefault="00D80F0E" w:rsidP="00D80F0E">
      <w:pPr>
        <w:spacing w:line="276" w:lineRule="auto"/>
        <w:jc w:val="both"/>
        <w:rPr>
          <w:color w:val="000000" w:themeColor="text1"/>
          <w:sz w:val="24"/>
          <w:szCs w:val="24"/>
          <w:lang w:val="ro-RO"/>
        </w:rPr>
      </w:pPr>
      <w:r w:rsidRPr="00B04A10">
        <w:rPr>
          <w:color w:val="000000" w:themeColor="text1"/>
          <w:sz w:val="24"/>
          <w:szCs w:val="24"/>
          <w:lang w:val="ro-RO"/>
        </w:rPr>
        <w:tab/>
      </w:r>
      <w:r w:rsidRPr="00B04A10">
        <w:rPr>
          <w:color w:val="000000" w:themeColor="text1"/>
          <w:sz w:val="24"/>
          <w:szCs w:val="24"/>
          <w:lang w:val="ro-RO"/>
        </w:rPr>
        <w:tab/>
        <w:t>Adrian TUDORA</w:t>
      </w:r>
    </w:p>
    <w:p w:rsidR="00107EA4" w:rsidRPr="00B04A10" w:rsidRDefault="00107EA4" w:rsidP="0066237F">
      <w:pPr>
        <w:spacing w:line="276" w:lineRule="auto"/>
        <w:jc w:val="both"/>
        <w:rPr>
          <w:sz w:val="24"/>
          <w:szCs w:val="24"/>
          <w:lang w:val="ro-RO"/>
        </w:rPr>
      </w:pPr>
    </w:p>
    <w:p w:rsidR="00107EA4" w:rsidRPr="00B04A10" w:rsidRDefault="00107EA4" w:rsidP="0066237F">
      <w:pPr>
        <w:spacing w:line="276" w:lineRule="auto"/>
        <w:jc w:val="both"/>
        <w:rPr>
          <w:sz w:val="24"/>
          <w:szCs w:val="24"/>
          <w:lang w:val="ro-RO"/>
        </w:rPr>
      </w:pPr>
      <w:r w:rsidRPr="00B04A10">
        <w:rPr>
          <w:sz w:val="24"/>
          <w:szCs w:val="24"/>
          <w:lang w:val="ro-RO"/>
        </w:rPr>
        <w:tab/>
      </w:r>
      <w:r w:rsidRPr="00B04A10">
        <w:rPr>
          <w:sz w:val="24"/>
          <w:szCs w:val="24"/>
          <w:lang w:val="ro-RO"/>
        </w:rPr>
        <w:tab/>
        <w:t>Director Juridic si Achizitii,</w:t>
      </w:r>
    </w:p>
    <w:p w:rsidR="00107EA4" w:rsidRPr="00B04A10" w:rsidRDefault="00107EA4" w:rsidP="0066237F">
      <w:pPr>
        <w:spacing w:line="276" w:lineRule="auto"/>
        <w:jc w:val="both"/>
        <w:rPr>
          <w:sz w:val="24"/>
          <w:szCs w:val="24"/>
          <w:lang w:val="ro-RO"/>
        </w:rPr>
      </w:pPr>
      <w:r w:rsidRPr="00B04A10">
        <w:rPr>
          <w:sz w:val="24"/>
          <w:szCs w:val="24"/>
          <w:lang w:val="ro-RO"/>
        </w:rPr>
        <w:tab/>
      </w:r>
      <w:r w:rsidRPr="00B04A10">
        <w:rPr>
          <w:sz w:val="24"/>
          <w:szCs w:val="24"/>
          <w:lang w:val="ro-RO"/>
        </w:rPr>
        <w:tab/>
      </w:r>
      <w:r w:rsidR="009B10ED" w:rsidRPr="00B04A10">
        <w:rPr>
          <w:sz w:val="24"/>
          <w:szCs w:val="24"/>
          <w:lang w:val="ro-RO"/>
        </w:rPr>
        <w:t>Mihai VOLF</w:t>
      </w:r>
    </w:p>
    <w:p w:rsidR="00107EA4" w:rsidRPr="00B04A10" w:rsidRDefault="00107EA4" w:rsidP="0066237F">
      <w:pPr>
        <w:spacing w:line="276" w:lineRule="auto"/>
        <w:jc w:val="both"/>
        <w:rPr>
          <w:sz w:val="24"/>
          <w:szCs w:val="24"/>
          <w:lang w:val="ro-RO"/>
        </w:rPr>
      </w:pPr>
    </w:p>
    <w:p w:rsidR="00107EA4" w:rsidRPr="00B04A10" w:rsidRDefault="00107EA4" w:rsidP="0066237F">
      <w:pPr>
        <w:spacing w:line="276" w:lineRule="auto"/>
        <w:ind w:left="720" w:firstLine="720"/>
        <w:jc w:val="both"/>
        <w:rPr>
          <w:sz w:val="24"/>
          <w:szCs w:val="24"/>
          <w:lang w:val="ro-RO"/>
        </w:rPr>
      </w:pPr>
      <w:r w:rsidRPr="00B04A10">
        <w:rPr>
          <w:sz w:val="24"/>
          <w:szCs w:val="24"/>
          <w:lang w:val="ro-RO"/>
        </w:rPr>
        <w:t>Serviciul Juridic,</w:t>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p>
    <w:p w:rsidR="00107EA4" w:rsidRPr="00B04A10" w:rsidRDefault="009B10ED" w:rsidP="0066237F">
      <w:pPr>
        <w:spacing w:line="276" w:lineRule="auto"/>
        <w:jc w:val="both"/>
        <w:rPr>
          <w:sz w:val="24"/>
          <w:szCs w:val="24"/>
          <w:lang w:val="ro-RO"/>
        </w:rPr>
      </w:pPr>
      <w:r w:rsidRPr="00B04A10">
        <w:rPr>
          <w:sz w:val="24"/>
          <w:szCs w:val="24"/>
          <w:lang w:val="ro-RO"/>
        </w:rPr>
        <w:tab/>
      </w:r>
      <w:r w:rsidRPr="00B04A10">
        <w:rPr>
          <w:sz w:val="24"/>
          <w:szCs w:val="24"/>
          <w:lang w:val="ro-RO"/>
        </w:rPr>
        <w:tab/>
        <w:t>Mioara MISLOSCHI</w:t>
      </w:r>
      <w:r w:rsidR="00107EA4" w:rsidRPr="00B04A10">
        <w:rPr>
          <w:sz w:val="24"/>
          <w:szCs w:val="24"/>
          <w:lang w:val="ro-RO"/>
        </w:rPr>
        <w:tab/>
      </w:r>
    </w:p>
    <w:p w:rsidR="00107EA4" w:rsidRPr="00B04A10" w:rsidRDefault="00107EA4" w:rsidP="0066237F">
      <w:pPr>
        <w:spacing w:line="276" w:lineRule="auto"/>
        <w:jc w:val="both"/>
        <w:rPr>
          <w:sz w:val="24"/>
          <w:szCs w:val="24"/>
          <w:lang w:val="ro-RO"/>
        </w:rPr>
      </w:pP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p>
    <w:p w:rsidR="00107EA4" w:rsidRPr="00B04A10" w:rsidRDefault="00107EA4" w:rsidP="0066237F">
      <w:pPr>
        <w:spacing w:line="276" w:lineRule="auto"/>
        <w:jc w:val="both"/>
        <w:rPr>
          <w:sz w:val="24"/>
          <w:szCs w:val="24"/>
          <w:lang w:val="ro-RO"/>
        </w:rPr>
      </w:pPr>
      <w:r w:rsidRPr="00B04A10">
        <w:rPr>
          <w:sz w:val="24"/>
          <w:szCs w:val="24"/>
          <w:lang w:val="ro-RO"/>
        </w:rPr>
        <w:tab/>
      </w:r>
      <w:r w:rsidRPr="00B04A10">
        <w:rPr>
          <w:sz w:val="24"/>
          <w:szCs w:val="24"/>
          <w:lang w:val="ro-RO"/>
        </w:rPr>
        <w:tab/>
        <w:t>Serviciul Achiziţii,</w:t>
      </w:r>
    </w:p>
    <w:p w:rsidR="00107EA4" w:rsidRPr="00B04A10" w:rsidRDefault="00107EA4" w:rsidP="0066237F">
      <w:pPr>
        <w:rPr>
          <w:sz w:val="24"/>
          <w:szCs w:val="24"/>
          <w:lang w:val="ro-RO"/>
        </w:rPr>
      </w:pPr>
      <w:r w:rsidRPr="00B04A10">
        <w:rPr>
          <w:sz w:val="24"/>
          <w:szCs w:val="24"/>
          <w:lang w:val="ro-RO"/>
        </w:rPr>
        <w:tab/>
      </w:r>
      <w:r w:rsidRPr="00B04A10">
        <w:rPr>
          <w:sz w:val="24"/>
          <w:szCs w:val="24"/>
          <w:lang w:val="ro-RO"/>
        </w:rPr>
        <w:tab/>
        <w:t>Ioana UNTILĂ</w:t>
      </w:r>
    </w:p>
    <w:p w:rsidR="00D80F0E" w:rsidRPr="00B04A10" w:rsidRDefault="00D80F0E" w:rsidP="0066237F">
      <w:pPr>
        <w:rPr>
          <w:sz w:val="24"/>
          <w:szCs w:val="24"/>
          <w:lang w:val="ro-RO"/>
        </w:rPr>
      </w:pPr>
    </w:p>
    <w:p w:rsidR="00D80F0E" w:rsidRPr="00B04A10" w:rsidRDefault="00393FF5" w:rsidP="0066237F">
      <w:pPr>
        <w:rPr>
          <w:sz w:val="24"/>
          <w:szCs w:val="24"/>
          <w:lang w:val="ro-RO"/>
        </w:rPr>
      </w:pPr>
      <w:r w:rsidRPr="00B04A10">
        <w:rPr>
          <w:sz w:val="24"/>
          <w:szCs w:val="24"/>
          <w:lang w:val="ro-RO"/>
        </w:rPr>
        <w:t xml:space="preserve">                        </w:t>
      </w:r>
      <w:r w:rsidR="00D80F0E" w:rsidRPr="00B04A10">
        <w:rPr>
          <w:sz w:val="24"/>
          <w:szCs w:val="24"/>
          <w:lang w:val="ro-RO"/>
        </w:rPr>
        <w:t>Responsabil coordonare contractare,</w:t>
      </w:r>
    </w:p>
    <w:p w:rsidR="00107EA4" w:rsidRPr="00B04A10" w:rsidRDefault="00D80F0E" w:rsidP="0066237F">
      <w:pPr>
        <w:rPr>
          <w:sz w:val="24"/>
          <w:szCs w:val="24"/>
          <w:lang w:val="ro-RO"/>
        </w:rPr>
      </w:pPr>
      <w:r w:rsidRPr="00B04A10">
        <w:rPr>
          <w:sz w:val="24"/>
          <w:szCs w:val="24"/>
          <w:lang w:val="ro-RO"/>
        </w:rPr>
        <w:t xml:space="preserve">                        Roxana KEDEI</w:t>
      </w:r>
    </w:p>
    <w:p w:rsidR="00D80F0E" w:rsidRPr="00B04A10" w:rsidRDefault="00D80F0E" w:rsidP="0066237F">
      <w:pPr>
        <w:rPr>
          <w:sz w:val="24"/>
          <w:szCs w:val="24"/>
          <w:lang w:val="ro-RO"/>
        </w:rPr>
      </w:pPr>
    </w:p>
    <w:p w:rsidR="00107EA4" w:rsidRPr="00B04A10" w:rsidRDefault="00393FF5" w:rsidP="007434B0">
      <w:pPr>
        <w:rPr>
          <w:sz w:val="24"/>
          <w:szCs w:val="24"/>
          <w:lang w:val="ro-RO"/>
        </w:rPr>
      </w:pPr>
      <w:r w:rsidRPr="00B04A10">
        <w:rPr>
          <w:sz w:val="24"/>
          <w:szCs w:val="24"/>
          <w:lang w:val="ro-RO"/>
        </w:rPr>
        <w:tab/>
        <w:t xml:space="preserve">           </w:t>
      </w:r>
      <w:r w:rsidR="00D80F0E" w:rsidRPr="00B04A10">
        <w:rPr>
          <w:sz w:val="24"/>
          <w:szCs w:val="24"/>
          <w:lang w:val="ro-RO"/>
        </w:rPr>
        <w:t xml:space="preserve"> </w:t>
      </w:r>
      <w:r w:rsidR="007434B0" w:rsidRPr="00B04A10">
        <w:rPr>
          <w:sz w:val="24"/>
          <w:szCs w:val="24"/>
          <w:lang w:val="ro-RO"/>
        </w:rPr>
        <w:t>Responsabil Contract,</w:t>
      </w:r>
    </w:p>
    <w:p w:rsidR="00D80F0E" w:rsidRPr="00B04A10" w:rsidRDefault="00D80F0E" w:rsidP="007434B0">
      <w:pPr>
        <w:rPr>
          <w:sz w:val="24"/>
          <w:szCs w:val="24"/>
          <w:lang w:val="ro-RO"/>
        </w:rPr>
      </w:pPr>
      <w:r w:rsidRPr="00B04A10">
        <w:rPr>
          <w:sz w:val="24"/>
          <w:szCs w:val="24"/>
          <w:lang w:val="ro-RO"/>
        </w:rPr>
        <w:t xml:space="preserve">                        Virginia </w:t>
      </w:r>
      <w:r w:rsidR="00E06270" w:rsidRPr="00B04A10">
        <w:rPr>
          <w:sz w:val="24"/>
          <w:szCs w:val="24"/>
          <w:lang w:val="ro-RO"/>
        </w:rPr>
        <w:t>IOANITESCU</w:t>
      </w:r>
    </w:p>
    <w:p w:rsidR="00D80F0E" w:rsidRPr="00B04A10" w:rsidRDefault="00D80F0E" w:rsidP="007434B0">
      <w:pPr>
        <w:rPr>
          <w:color w:val="000000"/>
          <w:sz w:val="24"/>
          <w:szCs w:val="24"/>
          <w:lang w:val="ro-RO"/>
        </w:rPr>
      </w:pPr>
    </w:p>
    <w:p w:rsidR="00107EA4" w:rsidRPr="00B04A10" w:rsidRDefault="00107EA4" w:rsidP="0066237F">
      <w:pPr>
        <w:spacing w:line="276" w:lineRule="auto"/>
        <w:ind w:left="1440" w:hanging="1440"/>
        <w:jc w:val="both"/>
        <w:rPr>
          <w:b/>
          <w:sz w:val="24"/>
          <w:szCs w:val="24"/>
          <w:lang w:val="ro-RO"/>
        </w:rPr>
      </w:pPr>
    </w:p>
    <w:p w:rsidR="00107EA4" w:rsidRPr="00B04A10" w:rsidRDefault="00107EA4" w:rsidP="00923608">
      <w:pPr>
        <w:rPr>
          <w:b/>
          <w:sz w:val="26"/>
          <w:szCs w:val="26"/>
          <w:lang w:val="ro-RO"/>
        </w:rPr>
        <w:sectPr w:rsidR="00107EA4" w:rsidRPr="00B04A10" w:rsidSect="00393FF5">
          <w:footerReference w:type="default" r:id="rId7"/>
          <w:type w:val="oddPage"/>
          <w:pgSz w:w="11906" w:h="16838"/>
          <w:pgMar w:top="426" w:right="737" w:bottom="426" w:left="1418" w:header="731" w:footer="610" w:gutter="0"/>
          <w:pgNumType w:start="1"/>
          <w:cols w:space="708"/>
        </w:sectPr>
      </w:pPr>
    </w:p>
    <w:p w:rsidR="00107EA4" w:rsidRPr="00B04A10" w:rsidRDefault="001A11AE" w:rsidP="001A11AE">
      <w:pPr>
        <w:ind w:firstLine="10773"/>
        <w:jc w:val="center"/>
        <w:rPr>
          <w:b/>
          <w:sz w:val="20"/>
          <w:lang w:val="ro-RO"/>
        </w:rPr>
      </w:pPr>
      <w:r w:rsidRPr="00B04A10">
        <w:rPr>
          <w:b/>
          <w:sz w:val="20"/>
          <w:lang w:val="ro-RO"/>
        </w:rPr>
        <w:lastRenderedPageBreak/>
        <w:t xml:space="preserve">                         </w:t>
      </w:r>
      <w:r w:rsidR="00107EA4" w:rsidRPr="00B04A10">
        <w:rPr>
          <w:b/>
          <w:sz w:val="20"/>
          <w:lang w:val="ro-RO"/>
        </w:rPr>
        <w:t>ANEXA NR. 1</w:t>
      </w:r>
    </w:p>
    <w:p w:rsidR="00107EA4" w:rsidRPr="00B04A10" w:rsidRDefault="00107EA4" w:rsidP="00923608">
      <w:pPr>
        <w:ind w:firstLine="10773"/>
        <w:jc w:val="right"/>
        <w:rPr>
          <w:sz w:val="20"/>
          <w:lang w:val="ro-RO"/>
        </w:rPr>
      </w:pPr>
      <w:r w:rsidRPr="00B04A10">
        <w:rPr>
          <w:b/>
          <w:sz w:val="20"/>
          <w:lang w:val="ro-RO"/>
        </w:rPr>
        <w:t xml:space="preserve"> </w:t>
      </w:r>
      <w:r w:rsidRPr="00B04A10">
        <w:rPr>
          <w:sz w:val="20"/>
          <w:lang w:val="ro-RO"/>
        </w:rPr>
        <w:t>LA CONTRACTUL NR............</w:t>
      </w:r>
    </w:p>
    <w:p w:rsidR="00107EA4" w:rsidRPr="00B04A10" w:rsidRDefault="00107EA4" w:rsidP="00923608">
      <w:pPr>
        <w:pStyle w:val="Heading1"/>
        <w:jc w:val="center"/>
        <w:rPr>
          <w:lang w:val="ro-RO"/>
        </w:rPr>
      </w:pPr>
      <w:r w:rsidRPr="00B04A10">
        <w:rPr>
          <w:lang w:val="ro-RO"/>
        </w:rPr>
        <w:t>LISTA DE CANTITĂŢI DE SERVICII</w:t>
      </w:r>
    </w:p>
    <w:tbl>
      <w:tblPr>
        <w:tblW w:w="4726"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708"/>
        <w:gridCol w:w="7031"/>
        <w:gridCol w:w="1279"/>
        <w:gridCol w:w="1272"/>
        <w:gridCol w:w="1281"/>
        <w:gridCol w:w="1281"/>
        <w:gridCol w:w="1127"/>
        <w:gridCol w:w="1133"/>
      </w:tblGrid>
      <w:tr w:rsidR="00F97AB5" w:rsidRPr="00B04A10" w:rsidTr="00F97AB5">
        <w:trPr>
          <w:cantSplit/>
          <w:trHeight w:val="313"/>
          <w:jc w:val="center"/>
        </w:trPr>
        <w:tc>
          <w:tcPr>
            <w:tcW w:w="234" w:type="pct"/>
            <w:vMerge w:val="restart"/>
            <w:tcBorders>
              <w:top w:val="thinThickSmallGap" w:sz="12" w:space="0" w:color="auto"/>
              <w:left w:val="thinThickSmallGap" w:sz="12" w:space="0" w:color="auto"/>
              <w:right w:val="double" w:sz="2" w:space="0" w:color="auto"/>
            </w:tcBorders>
            <w:shd w:val="clear" w:color="auto" w:fill="F3F3F3"/>
            <w:vAlign w:val="center"/>
          </w:tcPr>
          <w:p w:rsidR="00F97AB5" w:rsidRPr="00B04A10" w:rsidRDefault="00F97AB5" w:rsidP="00F97AB5">
            <w:pPr>
              <w:jc w:val="center"/>
              <w:rPr>
                <w:color w:val="000000"/>
                <w:sz w:val="24"/>
                <w:szCs w:val="24"/>
                <w:lang w:val="ro-RO"/>
              </w:rPr>
            </w:pPr>
            <w:r w:rsidRPr="00B04A10">
              <w:rPr>
                <w:color w:val="000000"/>
                <w:sz w:val="24"/>
                <w:szCs w:val="24"/>
                <w:lang w:val="ro-RO"/>
              </w:rPr>
              <w:t>NR</w:t>
            </w:r>
          </w:p>
          <w:p w:rsidR="00F97AB5" w:rsidRPr="00B04A10" w:rsidRDefault="00F97AB5" w:rsidP="00F97AB5">
            <w:pPr>
              <w:jc w:val="center"/>
              <w:rPr>
                <w:color w:val="000000"/>
                <w:sz w:val="24"/>
                <w:szCs w:val="24"/>
                <w:lang w:val="ro-RO"/>
              </w:rPr>
            </w:pPr>
            <w:r w:rsidRPr="00B04A10">
              <w:rPr>
                <w:color w:val="000000"/>
                <w:sz w:val="24"/>
                <w:szCs w:val="24"/>
                <w:lang w:val="ro-RO"/>
              </w:rPr>
              <w:t>CRT</w:t>
            </w:r>
          </w:p>
        </w:tc>
        <w:tc>
          <w:tcPr>
            <w:tcW w:w="2326" w:type="pct"/>
            <w:vMerge w:val="restart"/>
            <w:tcBorders>
              <w:top w:val="thinThickSmallGap" w:sz="12" w:space="0" w:color="auto"/>
              <w:left w:val="double" w:sz="2" w:space="0" w:color="auto"/>
              <w:right w:val="double" w:sz="2" w:space="0" w:color="auto"/>
            </w:tcBorders>
            <w:shd w:val="clear" w:color="auto" w:fill="F3F3F3"/>
            <w:vAlign w:val="center"/>
          </w:tcPr>
          <w:p w:rsidR="00F97AB5" w:rsidRPr="00B04A10" w:rsidRDefault="00F97AB5" w:rsidP="00F97AB5">
            <w:pPr>
              <w:jc w:val="center"/>
              <w:rPr>
                <w:color w:val="000000"/>
                <w:sz w:val="24"/>
                <w:szCs w:val="24"/>
                <w:lang w:val="ro-RO"/>
              </w:rPr>
            </w:pPr>
          </w:p>
          <w:p w:rsidR="00F97AB5" w:rsidRPr="00B04A10" w:rsidRDefault="00F97AB5" w:rsidP="00F97AB5">
            <w:pPr>
              <w:pStyle w:val="Heading1"/>
              <w:jc w:val="center"/>
              <w:rPr>
                <w:b w:val="0"/>
                <w:color w:val="000000"/>
                <w:sz w:val="24"/>
                <w:szCs w:val="24"/>
                <w:lang w:val="ro-RO"/>
              </w:rPr>
            </w:pPr>
            <w:r w:rsidRPr="00B04A10">
              <w:rPr>
                <w:b w:val="0"/>
                <w:color w:val="000000"/>
                <w:sz w:val="24"/>
                <w:szCs w:val="24"/>
                <w:lang w:val="ro-RO"/>
              </w:rPr>
              <w:t>DENUMIRE  SERVICII</w:t>
            </w:r>
          </w:p>
        </w:tc>
        <w:tc>
          <w:tcPr>
            <w:tcW w:w="423" w:type="pct"/>
            <w:vMerge w:val="restart"/>
            <w:tcBorders>
              <w:top w:val="thinThickSmallGap" w:sz="12" w:space="0" w:color="auto"/>
              <w:left w:val="double" w:sz="2" w:space="0" w:color="auto"/>
              <w:right w:val="double" w:sz="2" w:space="0" w:color="auto"/>
            </w:tcBorders>
            <w:shd w:val="clear" w:color="auto" w:fill="F3F3F3"/>
            <w:vAlign w:val="center"/>
          </w:tcPr>
          <w:p w:rsidR="00F97AB5" w:rsidRPr="00B04A10" w:rsidRDefault="00F97AB5" w:rsidP="00F97AB5">
            <w:pPr>
              <w:jc w:val="center"/>
              <w:rPr>
                <w:color w:val="000000"/>
                <w:sz w:val="24"/>
                <w:szCs w:val="24"/>
                <w:lang w:val="ro-RO"/>
              </w:rPr>
            </w:pPr>
            <w:r w:rsidRPr="00B04A10">
              <w:rPr>
                <w:color w:val="000000"/>
                <w:sz w:val="24"/>
                <w:szCs w:val="24"/>
                <w:lang w:val="ro-RO"/>
              </w:rPr>
              <w:t>UM</w:t>
            </w:r>
          </w:p>
        </w:tc>
        <w:tc>
          <w:tcPr>
            <w:tcW w:w="421" w:type="pct"/>
            <w:vMerge w:val="restart"/>
            <w:tcBorders>
              <w:top w:val="thinThickSmallGap" w:sz="12" w:space="0" w:color="auto"/>
              <w:left w:val="double" w:sz="2" w:space="0" w:color="auto"/>
              <w:right w:val="double" w:sz="2" w:space="0" w:color="auto"/>
            </w:tcBorders>
            <w:shd w:val="clear" w:color="auto" w:fill="F3F3F3"/>
            <w:textDirection w:val="btLr"/>
            <w:vAlign w:val="center"/>
          </w:tcPr>
          <w:p w:rsidR="00F97AB5" w:rsidRPr="00B04A10" w:rsidRDefault="00F97AB5" w:rsidP="00F97AB5">
            <w:pPr>
              <w:ind w:left="113" w:right="113"/>
              <w:jc w:val="center"/>
              <w:rPr>
                <w:color w:val="000000"/>
                <w:sz w:val="22"/>
                <w:szCs w:val="22"/>
                <w:lang w:val="ro-RO"/>
              </w:rPr>
            </w:pPr>
            <w:r w:rsidRPr="00B04A10">
              <w:rPr>
                <w:color w:val="000000"/>
                <w:sz w:val="22"/>
                <w:szCs w:val="22"/>
                <w:lang w:val="ro-RO"/>
              </w:rPr>
              <w:t>CANTITATE</w:t>
            </w:r>
          </w:p>
        </w:tc>
        <w:tc>
          <w:tcPr>
            <w:tcW w:w="848" w:type="pct"/>
            <w:gridSpan w:val="2"/>
            <w:tcBorders>
              <w:top w:val="thinThickSmallGap" w:sz="12" w:space="0" w:color="auto"/>
              <w:left w:val="double" w:sz="2" w:space="0" w:color="auto"/>
              <w:bottom w:val="double" w:sz="2" w:space="0" w:color="auto"/>
              <w:right w:val="double" w:sz="2" w:space="0" w:color="auto"/>
            </w:tcBorders>
            <w:shd w:val="clear" w:color="auto" w:fill="F3F3F3"/>
            <w:vAlign w:val="center"/>
          </w:tcPr>
          <w:p w:rsidR="00F97AB5" w:rsidRPr="00B04A10" w:rsidRDefault="00F97AB5" w:rsidP="00F97AB5">
            <w:pPr>
              <w:jc w:val="center"/>
              <w:rPr>
                <w:color w:val="000000"/>
                <w:sz w:val="24"/>
                <w:szCs w:val="24"/>
                <w:lang w:val="ro-RO"/>
              </w:rPr>
            </w:pPr>
            <w:r w:rsidRPr="00B04A10">
              <w:rPr>
                <w:color w:val="000000"/>
                <w:sz w:val="24"/>
                <w:szCs w:val="24"/>
                <w:lang w:val="ro-RO"/>
              </w:rPr>
              <w:t>PREŢ LEI (fără TVA)</w:t>
            </w:r>
          </w:p>
        </w:tc>
        <w:tc>
          <w:tcPr>
            <w:tcW w:w="748" w:type="pct"/>
            <w:gridSpan w:val="2"/>
            <w:tcBorders>
              <w:top w:val="thinThickSmallGap" w:sz="12" w:space="0" w:color="auto"/>
              <w:left w:val="double" w:sz="2" w:space="0" w:color="auto"/>
              <w:bottom w:val="double" w:sz="2" w:space="0" w:color="auto"/>
              <w:right w:val="thinThickSmallGap" w:sz="12" w:space="0" w:color="auto"/>
            </w:tcBorders>
            <w:shd w:val="clear" w:color="auto" w:fill="F3F3F3"/>
            <w:vAlign w:val="center"/>
          </w:tcPr>
          <w:p w:rsidR="00F97AB5" w:rsidRPr="00B04A10" w:rsidRDefault="00F97AB5" w:rsidP="00F97AB5">
            <w:pPr>
              <w:jc w:val="center"/>
              <w:rPr>
                <w:color w:val="000000"/>
                <w:sz w:val="24"/>
                <w:szCs w:val="24"/>
                <w:lang w:val="ro-RO"/>
              </w:rPr>
            </w:pPr>
            <w:r w:rsidRPr="00B04A10">
              <w:rPr>
                <w:color w:val="000000"/>
                <w:sz w:val="24"/>
                <w:szCs w:val="24"/>
                <w:lang w:val="ro-RO"/>
              </w:rPr>
              <w:t>DIN CARE:</w:t>
            </w:r>
          </w:p>
        </w:tc>
      </w:tr>
      <w:tr w:rsidR="00F97AB5" w:rsidRPr="00B04A10" w:rsidTr="001A11AE">
        <w:trPr>
          <w:cantSplit/>
          <w:trHeight w:val="1241"/>
          <w:jc w:val="center"/>
        </w:trPr>
        <w:tc>
          <w:tcPr>
            <w:tcW w:w="234" w:type="pct"/>
            <w:vMerge/>
            <w:tcBorders>
              <w:left w:val="thinThickSmallGap" w:sz="12" w:space="0" w:color="auto"/>
              <w:bottom w:val="thinThickSmallGap" w:sz="12" w:space="0" w:color="auto"/>
              <w:right w:val="double" w:sz="2" w:space="0" w:color="auto"/>
            </w:tcBorders>
            <w:shd w:val="clear" w:color="auto" w:fill="F3F3F3"/>
          </w:tcPr>
          <w:p w:rsidR="00F97AB5" w:rsidRPr="00B04A10" w:rsidRDefault="00F97AB5" w:rsidP="00F97AB5">
            <w:pPr>
              <w:jc w:val="center"/>
              <w:rPr>
                <w:color w:val="000000"/>
                <w:sz w:val="24"/>
                <w:szCs w:val="24"/>
                <w:lang w:val="ro-RO"/>
              </w:rPr>
            </w:pPr>
          </w:p>
        </w:tc>
        <w:tc>
          <w:tcPr>
            <w:tcW w:w="2326" w:type="pct"/>
            <w:vMerge/>
            <w:tcBorders>
              <w:left w:val="double" w:sz="2" w:space="0" w:color="auto"/>
              <w:bottom w:val="thinThickSmallGap" w:sz="12" w:space="0" w:color="auto"/>
              <w:right w:val="double" w:sz="2" w:space="0" w:color="auto"/>
            </w:tcBorders>
            <w:shd w:val="clear" w:color="auto" w:fill="F3F3F3"/>
          </w:tcPr>
          <w:p w:rsidR="00F97AB5" w:rsidRPr="00B04A10" w:rsidRDefault="00F97AB5" w:rsidP="00F97AB5">
            <w:pPr>
              <w:jc w:val="center"/>
              <w:rPr>
                <w:color w:val="000000"/>
                <w:sz w:val="24"/>
                <w:szCs w:val="24"/>
                <w:lang w:val="ro-RO"/>
              </w:rPr>
            </w:pPr>
          </w:p>
        </w:tc>
        <w:tc>
          <w:tcPr>
            <w:tcW w:w="423" w:type="pct"/>
            <w:vMerge/>
            <w:tcBorders>
              <w:left w:val="double" w:sz="2" w:space="0" w:color="auto"/>
              <w:bottom w:val="thinThickSmallGap" w:sz="12" w:space="0" w:color="auto"/>
              <w:right w:val="double" w:sz="2" w:space="0" w:color="auto"/>
            </w:tcBorders>
            <w:shd w:val="clear" w:color="auto" w:fill="F3F3F3"/>
          </w:tcPr>
          <w:p w:rsidR="00F97AB5" w:rsidRPr="00B04A10" w:rsidRDefault="00F97AB5" w:rsidP="00F97AB5">
            <w:pPr>
              <w:jc w:val="center"/>
              <w:rPr>
                <w:color w:val="000000"/>
                <w:sz w:val="24"/>
                <w:szCs w:val="24"/>
                <w:lang w:val="ro-RO"/>
              </w:rPr>
            </w:pPr>
          </w:p>
        </w:tc>
        <w:tc>
          <w:tcPr>
            <w:tcW w:w="421" w:type="pct"/>
            <w:vMerge/>
            <w:tcBorders>
              <w:left w:val="double" w:sz="2" w:space="0" w:color="auto"/>
              <w:bottom w:val="thinThickSmallGap" w:sz="12" w:space="0" w:color="auto"/>
              <w:right w:val="double" w:sz="2" w:space="0" w:color="auto"/>
            </w:tcBorders>
            <w:shd w:val="clear" w:color="auto" w:fill="F3F3F3"/>
          </w:tcPr>
          <w:p w:rsidR="00F97AB5" w:rsidRPr="00B04A10" w:rsidRDefault="00F97AB5" w:rsidP="00F97AB5">
            <w:pPr>
              <w:jc w:val="center"/>
              <w:rPr>
                <w:color w:val="000000"/>
                <w:sz w:val="24"/>
                <w:szCs w:val="24"/>
                <w:lang w:val="ro-RO"/>
              </w:rPr>
            </w:pPr>
          </w:p>
        </w:tc>
        <w:tc>
          <w:tcPr>
            <w:tcW w:w="424" w:type="pct"/>
            <w:tcBorders>
              <w:top w:val="double" w:sz="2" w:space="0" w:color="auto"/>
              <w:left w:val="double" w:sz="2" w:space="0" w:color="auto"/>
              <w:bottom w:val="thinThickSmallGap" w:sz="12" w:space="0" w:color="auto"/>
              <w:right w:val="double" w:sz="2" w:space="0" w:color="auto"/>
            </w:tcBorders>
            <w:shd w:val="clear" w:color="auto" w:fill="F3F3F3"/>
            <w:vAlign w:val="center"/>
          </w:tcPr>
          <w:p w:rsidR="00F97AB5" w:rsidRPr="00B04A10" w:rsidRDefault="00F97AB5" w:rsidP="00F97AB5">
            <w:pPr>
              <w:jc w:val="center"/>
              <w:rPr>
                <w:color w:val="000000"/>
                <w:sz w:val="24"/>
                <w:szCs w:val="24"/>
                <w:lang w:val="ro-RO"/>
              </w:rPr>
            </w:pPr>
            <w:r w:rsidRPr="00B04A10">
              <w:rPr>
                <w:color w:val="000000"/>
                <w:sz w:val="24"/>
                <w:szCs w:val="24"/>
                <w:lang w:val="ro-RO"/>
              </w:rPr>
              <w:t>UNITAR</w:t>
            </w:r>
          </w:p>
          <w:p w:rsidR="00F97AB5" w:rsidRPr="00B04A10" w:rsidRDefault="00F97AB5" w:rsidP="00F97AB5">
            <w:pPr>
              <w:jc w:val="center"/>
              <w:rPr>
                <w:color w:val="000000"/>
                <w:sz w:val="24"/>
                <w:szCs w:val="24"/>
                <w:lang w:val="ro-RO"/>
              </w:rPr>
            </w:pPr>
          </w:p>
        </w:tc>
        <w:tc>
          <w:tcPr>
            <w:tcW w:w="424" w:type="pct"/>
            <w:tcBorders>
              <w:top w:val="double" w:sz="2" w:space="0" w:color="auto"/>
              <w:left w:val="double" w:sz="2" w:space="0" w:color="auto"/>
              <w:bottom w:val="thinThickSmallGap" w:sz="12" w:space="0" w:color="auto"/>
              <w:right w:val="double" w:sz="2" w:space="0" w:color="auto"/>
            </w:tcBorders>
            <w:shd w:val="clear" w:color="auto" w:fill="F3F3F3"/>
            <w:vAlign w:val="center"/>
          </w:tcPr>
          <w:p w:rsidR="00F97AB5" w:rsidRPr="00B04A10" w:rsidRDefault="00F97AB5" w:rsidP="00F97AB5">
            <w:pPr>
              <w:jc w:val="center"/>
              <w:rPr>
                <w:color w:val="000000"/>
                <w:sz w:val="24"/>
                <w:szCs w:val="24"/>
                <w:lang w:val="ro-RO"/>
              </w:rPr>
            </w:pPr>
            <w:r w:rsidRPr="00B04A10">
              <w:rPr>
                <w:color w:val="000000"/>
                <w:sz w:val="24"/>
                <w:szCs w:val="24"/>
                <w:lang w:val="ro-RO"/>
              </w:rPr>
              <w:t>TOTAL</w:t>
            </w:r>
          </w:p>
          <w:p w:rsidR="00F97AB5" w:rsidRPr="00B04A10" w:rsidRDefault="00F97AB5" w:rsidP="00F97AB5">
            <w:pPr>
              <w:rPr>
                <w:color w:val="000000"/>
                <w:sz w:val="24"/>
                <w:szCs w:val="24"/>
                <w:lang w:val="ro-RO"/>
              </w:rPr>
            </w:pPr>
          </w:p>
        </w:tc>
        <w:tc>
          <w:tcPr>
            <w:tcW w:w="373" w:type="pct"/>
            <w:tcBorders>
              <w:top w:val="double" w:sz="2" w:space="0" w:color="auto"/>
              <w:left w:val="double" w:sz="2" w:space="0" w:color="auto"/>
              <w:bottom w:val="thinThickSmallGap" w:sz="12" w:space="0" w:color="auto"/>
              <w:right w:val="double" w:sz="2" w:space="0" w:color="auto"/>
            </w:tcBorders>
            <w:shd w:val="clear" w:color="auto" w:fill="F3F3F3"/>
            <w:vAlign w:val="center"/>
          </w:tcPr>
          <w:p w:rsidR="00F97AB5" w:rsidRPr="00B04A10" w:rsidRDefault="00F97AB5" w:rsidP="00F97AB5">
            <w:pPr>
              <w:jc w:val="center"/>
              <w:rPr>
                <w:bCs/>
                <w:color w:val="000000"/>
                <w:sz w:val="24"/>
                <w:szCs w:val="24"/>
                <w:lang w:val="ro-RO"/>
              </w:rPr>
            </w:pPr>
            <w:r w:rsidRPr="00B04A10">
              <w:rPr>
                <w:color w:val="000000"/>
                <w:sz w:val="24"/>
                <w:szCs w:val="24"/>
                <w:lang w:val="ro-RO"/>
              </w:rPr>
              <w:t>CONTR. GENE-RAL</w:t>
            </w:r>
          </w:p>
        </w:tc>
        <w:tc>
          <w:tcPr>
            <w:tcW w:w="375" w:type="pct"/>
            <w:tcBorders>
              <w:top w:val="double" w:sz="2" w:space="0" w:color="auto"/>
              <w:left w:val="double" w:sz="2" w:space="0" w:color="auto"/>
              <w:bottom w:val="thinThickSmallGap" w:sz="12" w:space="0" w:color="auto"/>
              <w:right w:val="thinThickSmallGap" w:sz="12" w:space="0" w:color="auto"/>
            </w:tcBorders>
            <w:shd w:val="clear" w:color="auto" w:fill="F3F3F3"/>
            <w:vAlign w:val="center"/>
          </w:tcPr>
          <w:p w:rsidR="00F97AB5" w:rsidRPr="00B04A10" w:rsidRDefault="00F97AB5" w:rsidP="00F97AB5">
            <w:pPr>
              <w:jc w:val="center"/>
              <w:rPr>
                <w:color w:val="000000"/>
                <w:sz w:val="24"/>
                <w:szCs w:val="24"/>
                <w:lang w:val="ro-RO"/>
              </w:rPr>
            </w:pPr>
            <w:r w:rsidRPr="00B04A10">
              <w:rPr>
                <w:color w:val="000000"/>
                <w:sz w:val="24"/>
                <w:szCs w:val="24"/>
                <w:lang w:val="ro-RO"/>
              </w:rPr>
              <w:t>SUBCONTRAC-TANT</w:t>
            </w:r>
          </w:p>
          <w:p w:rsidR="00F97AB5" w:rsidRPr="00B04A10" w:rsidRDefault="00F97AB5" w:rsidP="00F97AB5">
            <w:pPr>
              <w:jc w:val="center"/>
              <w:rPr>
                <w:bCs/>
                <w:color w:val="000000"/>
                <w:sz w:val="24"/>
                <w:szCs w:val="24"/>
                <w:lang w:val="ro-RO"/>
              </w:rPr>
            </w:pPr>
          </w:p>
        </w:tc>
      </w:tr>
      <w:tr w:rsidR="00F97AB5" w:rsidRPr="00B04A10" w:rsidTr="005D07F4">
        <w:trPr>
          <w:cantSplit/>
          <w:trHeight w:val="222"/>
          <w:jc w:val="center"/>
        </w:trPr>
        <w:tc>
          <w:tcPr>
            <w:tcW w:w="5000" w:type="pct"/>
            <w:gridSpan w:val="8"/>
            <w:tcBorders>
              <w:top w:val="thinThickSmallGap" w:sz="12" w:space="0" w:color="auto"/>
              <w:left w:val="thinThickSmallGap" w:sz="12" w:space="0" w:color="auto"/>
              <w:bottom w:val="thinThickSmallGap" w:sz="12" w:space="0" w:color="auto"/>
              <w:right w:val="thinThickSmallGap" w:sz="12" w:space="0" w:color="auto"/>
            </w:tcBorders>
            <w:vAlign w:val="center"/>
          </w:tcPr>
          <w:p w:rsidR="00F97AB5" w:rsidRPr="00B04A10" w:rsidRDefault="00F97AB5" w:rsidP="00F97AB5">
            <w:pPr>
              <w:rPr>
                <w:i/>
                <w:sz w:val="24"/>
                <w:szCs w:val="24"/>
                <w:lang w:val="ro-RO"/>
              </w:rPr>
            </w:pPr>
            <w:r w:rsidRPr="00B04A10">
              <w:rPr>
                <w:i/>
                <w:sz w:val="24"/>
                <w:szCs w:val="24"/>
                <w:lang w:val="ro-RO"/>
              </w:rPr>
              <w:t>Servicii de telefonie, lunar, la orice oră, pentru ELCEN</w:t>
            </w:r>
          </w:p>
        </w:tc>
      </w:tr>
      <w:tr w:rsidR="00F97AB5" w:rsidRPr="00B04A10" w:rsidTr="001A11AE">
        <w:trPr>
          <w:cantSplit/>
          <w:trHeight w:val="1037"/>
          <w:jc w:val="center"/>
        </w:trPr>
        <w:tc>
          <w:tcPr>
            <w:tcW w:w="234" w:type="pct"/>
            <w:tcBorders>
              <w:top w:val="thinThickSmallGap" w:sz="12" w:space="0" w:color="auto"/>
              <w:left w:val="thinThickSmallGap" w:sz="12" w:space="0" w:color="auto"/>
              <w:bottom w:val="thinThickSmallGap" w:sz="12"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1.</w:t>
            </w:r>
          </w:p>
        </w:tc>
        <w:tc>
          <w:tcPr>
            <w:tcW w:w="2326" w:type="pct"/>
            <w:tcBorders>
              <w:top w:val="thinThickSmallGap" w:sz="12" w:space="0" w:color="auto"/>
              <w:left w:val="double" w:sz="2" w:space="0" w:color="auto"/>
              <w:bottom w:val="thinThickSmallGap" w:sz="12" w:space="0" w:color="auto"/>
              <w:right w:val="double" w:sz="2" w:space="0" w:color="auto"/>
            </w:tcBorders>
          </w:tcPr>
          <w:p w:rsidR="00F97AB5" w:rsidRPr="00B04A10" w:rsidRDefault="00F97AB5" w:rsidP="00F97AB5">
            <w:pPr>
              <w:jc w:val="both"/>
              <w:rPr>
                <w:i/>
                <w:sz w:val="24"/>
                <w:szCs w:val="24"/>
                <w:lang w:val="ro-RO"/>
              </w:rPr>
            </w:pPr>
            <w:r w:rsidRPr="00B04A10">
              <w:rPr>
                <w:i/>
                <w:sz w:val="24"/>
                <w:szCs w:val="24"/>
                <w:lang w:val="ro-RO"/>
              </w:rPr>
              <w:t>Abonament cu un numar de minute incluse:</w:t>
            </w:r>
          </w:p>
          <w:p w:rsidR="00F97AB5" w:rsidRPr="00B04A10" w:rsidRDefault="00F97AB5" w:rsidP="00F97AB5">
            <w:pPr>
              <w:jc w:val="both"/>
              <w:rPr>
                <w:sz w:val="24"/>
                <w:szCs w:val="24"/>
                <w:lang w:val="ro-RO"/>
              </w:rPr>
            </w:pPr>
            <w:r w:rsidRPr="00B04A10">
              <w:rPr>
                <w:sz w:val="24"/>
                <w:szCs w:val="24"/>
                <w:lang w:val="ro-RO"/>
              </w:rPr>
              <w:t xml:space="preserve">- </w:t>
            </w:r>
            <w:r w:rsidRPr="00B04A10">
              <w:rPr>
                <w:sz w:val="24"/>
                <w:szCs w:val="24"/>
                <w:u w:val="single"/>
                <w:lang w:val="ro-RO"/>
              </w:rPr>
              <w:t>către reţele fixe</w:t>
            </w:r>
            <w:r w:rsidRPr="00B04A10">
              <w:rPr>
                <w:sz w:val="24"/>
                <w:szCs w:val="24"/>
                <w:lang w:val="ro-RO"/>
              </w:rPr>
              <w:t>: 15.000 minute intra si inter-urban;</w:t>
            </w:r>
          </w:p>
          <w:p w:rsidR="00F97AB5" w:rsidRPr="00B04A10" w:rsidRDefault="00F97AB5" w:rsidP="00F97AB5">
            <w:pPr>
              <w:jc w:val="both"/>
              <w:rPr>
                <w:sz w:val="24"/>
                <w:szCs w:val="24"/>
                <w:lang w:val="ro-RO"/>
              </w:rPr>
            </w:pPr>
            <w:r w:rsidRPr="00B04A10">
              <w:rPr>
                <w:sz w:val="24"/>
                <w:szCs w:val="24"/>
                <w:lang w:val="ro-RO"/>
              </w:rPr>
              <w:t xml:space="preserve">- </w:t>
            </w:r>
            <w:r w:rsidRPr="00B04A10">
              <w:rPr>
                <w:sz w:val="24"/>
                <w:szCs w:val="24"/>
                <w:u w:val="single"/>
                <w:lang w:val="ro-RO"/>
              </w:rPr>
              <w:t>către reţele fixe</w:t>
            </w:r>
            <w:r w:rsidRPr="00B04A10">
              <w:rPr>
                <w:sz w:val="24"/>
                <w:szCs w:val="24"/>
                <w:lang w:val="ro-RO"/>
              </w:rPr>
              <w:t>: 20 minute internationale echivalent UE;</w:t>
            </w:r>
          </w:p>
          <w:p w:rsidR="00F97AB5" w:rsidRPr="00B04A10" w:rsidRDefault="00F97AB5" w:rsidP="00F97AB5">
            <w:pPr>
              <w:jc w:val="both"/>
              <w:rPr>
                <w:sz w:val="24"/>
                <w:szCs w:val="24"/>
                <w:lang w:val="ro-RO"/>
              </w:rPr>
            </w:pPr>
            <w:r w:rsidRPr="00B04A10">
              <w:rPr>
                <w:sz w:val="24"/>
                <w:szCs w:val="24"/>
                <w:lang w:val="ro-RO"/>
              </w:rPr>
              <w:t xml:space="preserve">- </w:t>
            </w:r>
            <w:r w:rsidRPr="00B04A10">
              <w:rPr>
                <w:sz w:val="24"/>
                <w:szCs w:val="24"/>
                <w:u w:val="single"/>
                <w:lang w:val="ro-RO"/>
              </w:rPr>
              <w:t>către reţele mobile</w:t>
            </w:r>
            <w:r w:rsidRPr="00B04A10">
              <w:rPr>
                <w:sz w:val="24"/>
                <w:szCs w:val="24"/>
                <w:lang w:val="ro-RO"/>
              </w:rPr>
              <w:t>: 19.000 minute nationale</w:t>
            </w:r>
          </w:p>
        </w:tc>
        <w:tc>
          <w:tcPr>
            <w:tcW w:w="423" w:type="pct"/>
            <w:tcBorders>
              <w:top w:val="thinThickSmallGap" w:sz="12" w:space="0" w:color="auto"/>
              <w:left w:val="double" w:sz="2" w:space="0" w:color="auto"/>
              <w:bottom w:val="thinThickSmallGap" w:sz="12" w:space="0" w:color="auto"/>
              <w:right w:val="double" w:sz="2" w:space="0" w:color="auto"/>
            </w:tcBorders>
            <w:vAlign w:val="center"/>
          </w:tcPr>
          <w:p w:rsidR="00F97AB5" w:rsidRPr="00B04A10" w:rsidRDefault="00F97AB5" w:rsidP="00F97AB5">
            <w:pPr>
              <w:jc w:val="center"/>
              <w:rPr>
                <w:sz w:val="22"/>
                <w:szCs w:val="22"/>
                <w:lang w:val="ro-RO"/>
              </w:rPr>
            </w:pPr>
            <w:r w:rsidRPr="00B04A10">
              <w:rPr>
                <w:sz w:val="22"/>
                <w:szCs w:val="22"/>
                <w:lang w:val="ro-RO"/>
              </w:rPr>
              <w:t xml:space="preserve">Abonament lunar </w:t>
            </w:r>
          </w:p>
        </w:tc>
        <w:tc>
          <w:tcPr>
            <w:tcW w:w="421" w:type="pct"/>
            <w:tcBorders>
              <w:top w:val="thinThickSmallGap" w:sz="12" w:space="0" w:color="auto"/>
              <w:left w:val="double" w:sz="2" w:space="0" w:color="auto"/>
              <w:bottom w:val="thinThickSmallGap" w:sz="12"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12</w:t>
            </w:r>
          </w:p>
        </w:tc>
        <w:tc>
          <w:tcPr>
            <w:tcW w:w="424" w:type="pct"/>
            <w:tcBorders>
              <w:top w:val="thinThickSmallGap" w:sz="12" w:space="0" w:color="auto"/>
              <w:left w:val="double" w:sz="2" w:space="0" w:color="auto"/>
              <w:bottom w:val="thinThickSmallGap" w:sz="12" w:space="0" w:color="auto"/>
              <w:right w:val="double" w:sz="2" w:space="0" w:color="auto"/>
            </w:tcBorders>
            <w:vAlign w:val="center"/>
          </w:tcPr>
          <w:p w:rsidR="00F97AB5" w:rsidRPr="00B04A10" w:rsidRDefault="00F97AB5" w:rsidP="00F97AB5">
            <w:pPr>
              <w:jc w:val="center"/>
              <w:rPr>
                <w:sz w:val="24"/>
                <w:szCs w:val="24"/>
                <w:lang w:val="ro-RO"/>
              </w:rPr>
            </w:pPr>
          </w:p>
        </w:tc>
        <w:tc>
          <w:tcPr>
            <w:tcW w:w="424" w:type="pct"/>
            <w:tcBorders>
              <w:top w:val="thinThickSmallGap" w:sz="12" w:space="0" w:color="auto"/>
              <w:left w:val="double" w:sz="2" w:space="0" w:color="auto"/>
              <w:bottom w:val="thinThickSmallGap" w:sz="12" w:space="0" w:color="auto"/>
              <w:right w:val="double" w:sz="2" w:space="0" w:color="auto"/>
            </w:tcBorders>
            <w:vAlign w:val="center"/>
          </w:tcPr>
          <w:p w:rsidR="00F97AB5" w:rsidRPr="00B04A10" w:rsidRDefault="00F97AB5" w:rsidP="00F97AB5">
            <w:pPr>
              <w:jc w:val="center"/>
              <w:rPr>
                <w:color w:val="000000"/>
                <w:sz w:val="24"/>
                <w:szCs w:val="24"/>
                <w:lang w:val="ro-RO"/>
              </w:rPr>
            </w:pPr>
          </w:p>
        </w:tc>
        <w:tc>
          <w:tcPr>
            <w:tcW w:w="373" w:type="pct"/>
            <w:tcBorders>
              <w:top w:val="thinThickSmallGap" w:sz="12" w:space="0" w:color="auto"/>
              <w:left w:val="double" w:sz="2" w:space="0" w:color="auto"/>
              <w:bottom w:val="thinThickSmallGap" w:sz="12" w:space="0" w:color="auto"/>
              <w:right w:val="double" w:sz="2" w:space="0" w:color="auto"/>
            </w:tcBorders>
            <w:vAlign w:val="center"/>
          </w:tcPr>
          <w:p w:rsidR="00F97AB5" w:rsidRPr="00B04A10" w:rsidRDefault="00F97AB5" w:rsidP="00F97AB5">
            <w:pPr>
              <w:jc w:val="center"/>
              <w:rPr>
                <w:color w:val="000000"/>
                <w:sz w:val="24"/>
                <w:szCs w:val="24"/>
                <w:lang w:val="ro-RO"/>
              </w:rPr>
            </w:pPr>
          </w:p>
        </w:tc>
        <w:tc>
          <w:tcPr>
            <w:tcW w:w="375" w:type="pct"/>
            <w:tcBorders>
              <w:top w:val="thinThickSmallGap" w:sz="12" w:space="0" w:color="auto"/>
              <w:left w:val="double" w:sz="2" w:space="0" w:color="auto"/>
              <w:bottom w:val="thinThickSmallGap" w:sz="12" w:space="0" w:color="auto"/>
              <w:right w:val="thinThickSmallGap" w:sz="12" w:space="0" w:color="auto"/>
            </w:tcBorders>
            <w:vAlign w:val="center"/>
          </w:tcPr>
          <w:p w:rsidR="00F97AB5" w:rsidRPr="00B04A10" w:rsidRDefault="00F97AB5" w:rsidP="00F97AB5">
            <w:pPr>
              <w:jc w:val="center"/>
              <w:rPr>
                <w:color w:val="000000"/>
                <w:sz w:val="24"/>
                <w:szCs w:val="24"/>
                <w:lang w:val="ro-RO"/>
              </w:rPr>
            </w:pPr>
          </w:p>
        </w:tc>
      </w:tr>
      <w:tr w:rsidR="00F97AB5" w:rsidRPr="00B04A10" w:rsidTr="00F97AB5">
        <w:trPr>
          <w:cantSplit/>
          <w:trHeight w:val="75"/>
          <w:jc w:val="center"/>
        </w:trPr>
        <w:tc>
          <w:tcPr>
            <w:tcW w:w="234" w:type="pct"/>
            <w:tcBorders>
              <w:top w:val="thinThickSmallGap" w:sz="12" w:space="0" w:color="auto"/>
              <w:left w:val="thinThickSmallGap" w:sz="12" w:space="0" w:color="auto"/>
              <w:bottom w:val="thinThickSmallGap" w:sz="12" w:space="0" w:color="auto"/>
              <w:right w:val="double" w:sz="2" w:space="0" w:color="auto"/>
            </w:tcBorders>
            <w:vAlign w:val="bottom"/>
          </w:tcPr>
          <w:p w:rsidR="00F97AB5" w:rsidRPr="00B04A10" w:rsidRDefault="00F97AB5" w:rsidP="00F97AB5">
            <w:pPr>
              <w:jc w:val="center"/>
              <w:rPr>
                <w:sz w:val="24"/>
                <w:szCs w:val="24"/>
                <w:lang w:val="ro-RO"/>
              </w:rPr>
            </w:pPr>
            <w:r w:rsidRPr="00B04A10">
              <w:rPr>
                <w:sz w:val="24"/>
                <w:szCs w:val="24"/>
                <w:lang w:val="ro-RO"/>
              </w:rPr>
              <w:t>2.</w:t>
            </w:r>
          </w:p>
        </w:tc>
        <w:tc>
          <w:tcPr>
            <w:tcW w:w="4766" w:type="pct"/>
            <w:gridSpan w:val="7"/>
            <w:tcBorders>
              <w:top w:val="thinThickSmallGap" w:sz="12" w:space="0" w:color="auto"/>
              <w:left w:val="double" w:sz="2" w:space="0" w:color="auto"/>
              <w:bottom w:val="thinThickSmallGap" w:sz="12" w:space="0" w:color="auto"/>
              <w:right w:val="thinThickSmallGap" w:sz="12" w:space="0" w:color="auto"/>
            </w:tcBorders>
            <w:vAlign w:val="center"/>
          </w:tcPr>
          <w:p w:rsidR="00F97AB5" w:rsidRPr="00B04A10" w:rsidRDefault="00F97AB5" w:rsidP="00F97AB5">
            <w:pPr>
              <w:rPr>
                <w:i/>
                <w:sz w:val="24"/>
                <w:szCs w:val="24"/>
                <w:lang w:val="ro-RO"/>
              </w:rPr>
            </w:pPr>
            <w:r w:rsidRPr="00B04A10">
              <w:rPr>
                <w:i/>
                <w:sz w:val="24"/>
                <w:szCs w:val="24"/>
                <w:lang w:val="ro-RO"/>
              </w:rPr>
              <w:t>Număr maxim de minute suplimentare (peste cele din abonament):</w:t>
            </w:r>
          </w:p>
        </w:tc>
      </w:tr>
      <w:tr w:rsidR="00F97AB5" w:rsidRPr="00B04A10" w:rsidTr="00F97AB5">
        <w:trPr>
          <w:cantSplit/>
          <w:trHeight w:val="289"/>
          <w:jc w:val="center"/>
        </w:trPr>
        <w:tc>
          <w:tcPr>
            <w:tcW w:w="234" w:type="pct"/>
            <w:tcBorders>
              <w:top w:val="thinThickSmallGap" w:sz="12" w:space="0" w:color="auto"/>
              <w:left w:val="thinThickSmallGap" w:sz="12" w:space="0" w:color="auto"/>
              <w:bottom w:val="single" w:sz="4"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2.1</w:t>
            </w:r>
          </w:p>
        </w:tc>
        <w:tc>
          <w:tcPr>
            <w:tcW w:w="2326" w:type="pct"/>
            <w:tcBorders>
              <w:top w:val="thinThickSmallGap" w:sz="12" w:space="0" w:color="auto"/>
              <w:left w:val="double" w:sz="2" w:space="0" w:color="auto"/>
              <w:bottom w:val="single" w:sz="4" w:space="0" w:color="auto"/>
              <w:right w:val="double" w:sz="2" w:space="0" w:color="auto"/>
            </w:tcBorders>
            <w:vAlign w:val="center"/>
          </w:tcPr>
          <w:p w:rsidR="00F97AB5" w:rsidRPr="00B04A10" w:rsidRDefault="00F97AB5" w:rsidP="00F97AB5">
            <w:pPr>
              <w:jc w:val="both"/>
              <w:rPr>
                <w:sz w:val="24"/>
                <w:szCs w:val="24"/>
                <w:u w:val="single"/>
                <w:lang w:val="ro-RO"/>
              </w:rPr>
            </w:pPr>
            <w:r w:rsidRPr="00B04A10">
              <w:rPr>
                <w:sz w:val="24"/>
                <w:szCs w:val="24"/>
                <w:lang w:val="ro-RO"/>
              </w:rPr>
              <w:t xml:space="preserve">- </w:t>
            </w:r>
            <w:r w:rsidRPr="00B04A10">
              <w:rPr>
                <w:sz w:val="24"/>
                <w:szCs w:val="24"/>
                <w:u w:val="single"/>
                <w:lang w:val="ro-RO"/>
              </w:rPr>
              <w:t>către reţele fixe</w:t>
            </w:r>
            <w:r w:rsidRPr="00B04A10">
              <w:rPr>
                <w:sz w:val="24"/>
                <w:szCs w:val="24"/>
                <w:lang w:val="ro-RO"/>
              </w:rPr>
              <w:t>: 6.000 minute intra si inter-urban (6.000 minute/luna x 12 luni = 72.000 minute)</w:t>
            </w:r>
          </w:p>
        </w:tc>
        <w:tc>
          <w:tcPr>
            <w:tcW w:w="423" w:type="pct"/>
            <w:tcBorders>
              <w:top w:val="thinThickSmallGap" w:sz="12" w:space="0" w:color="auto"/>
              <w:left w:val="double" w:sz="2"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minute</w:t>
            </w:r>
          </w:p>
        </w:tc>
        <w:tc>
          <w:tcPr>
            <w:tcW w:w="421" w:type="pct"/>
            <w:tcBorders>
              <w:top w:val="thinThickSmallGap" w:sz="12" w:space="0" w:color="auto"/>
              <w:left w:val="double" w:sz="2"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72.000</w:t>
            </w:r>
          </w:p>
        </w:tc>
        <w:tc>
          <w:tcPr>
            <w:tcW w:w="424" w:type="pct"/>
            <w:tcBorders>
              <w:top w:val="thinThickSmallGap" w:sz="12" w:space="0" w:color="auto"/>
              <w:left w:val="double" w:sz="2" w:space="0" w:color="auto"/>
              <w:right w:val="double" w:sz="2" w:space="0" w:color="auto"/>
            </w:tcBorders>
            <w:vAlign w:val="center"/>
          </w:tcPr>
          <w:p w:rsidR="00F97AB5" w:rsidRPr="00B04A10" w:rsidRDefault="00F97AB5" w:rsidP="00F97AB5">
            <w:pPr>
              <w:jc w:val="center"/>
              <w:rPr>
                <w:sz w:val="24"/>
                <w:szCs w:val="24"/>
                <w:lang w:val="ro-RO"/>
              </w:rPr>
            </w:pPr>
          </w:p>
        </w:tc>
        <w:tc>
          <w:tcPr>
            <w:tcW w:w="424" w:type="pct"/>
            <w:tcBorders>
              <w:top w:val="thinThickSmallGap" w:sz="12" w:space="0" w:color="auto"/>
              <w:left w:val="double" w:sz="2" w:space="0" w:color="auto"/>
              <w:right w:val="double" w:sz="2" w:space="0" w:color="auto"/>
            </w:tcBorders>
            <w:vAlign w:val="center"/>
          </w:tcPr>
          <w:p w:rsidR="00F97AB5" w:rsidRPr="00B04A10" w:rsidRDefault="00F97AB5" w:rsidP="00F97AB5">
            <w:pPr>
              <w:jc w:val="center"/>
              <w:rPr>
                <w:color w:val="000000"/>
                <w:sz w:val="24"/>
                <w:szCs w:val="24"/>
                <w:lang w:val="ro-RO"/>
              </w:rPr>
            </w:pPr>
          </w:p>
        </w:tc>
        <w:tc>
          <w:tcPr>
            <w:tcW w:w="373" w:type="pct"/>
            <w:tcBorders>
              <w:top w:val="double" w:sz="2" w:space="0" w:color="auto"/>
              <w:left w:val="double" w:sz="2" w:space="0" w:color="auto"/>
              <w:right w:val="double" w:sz="2" w:space="0" w:color="auto"/>
            </w:tcBorders>
            <w:vAlign w:val="center"/>
          </w:tcPr>
          <w:p w:rsidR="00F97AB5" w:rsidRPr="00B04A10" w:rsidRDefault="00F97AB5" w:rsidP="00F97AB5">
            <w:pPr>
              <w:jc w:val="center"/>
              <w:rPr>
                <w:color w:val="000000"/>
                <w:sz w:val="24"/>
                <w:szCs w:val="24"/>
                <w:lang w:val="ro-RO"/>
              </w:rPr>
            </w:pPr>
          </w:p>
        </w:tc>
        <w:tc>
          <w:tcPr>
            <w:tcW w:w="375" w:type="pct"/>
            <w:tcBorders>
              <w:top w:val="double" w:sz="2" w:space="0" w:color="auto"/>
              <w:left w:val="double" w:sz="2" w:space="0" w:color="auto"/>
              <w:right w:val="thinThickSmallGap" w:sz="12" w:space="0" w:color="auto"/>
            </w:tcBorders>
            <w:vAlign w:val="center"/>
          </w:tcPr>
          <w:p w:rsidR="00F97AB5" w:rsidRPr="00B04A10" w:rsidRDefault="00F97AB5" w:rsidP="00F97AB5">
            <w:pPr>
              <w:jc w:val="center"/>
              <w:rPr>
                <w:color w:val="000000"/>
                <w:sz w:val="24"/>
                <w:szCs w:val="24"/>
                <w:lang w:val="ro-RO"/>
              </w:rPr>
            </w:pPr>
          </w:p>
        </w:tc>
      </w:tr>
      <w:tr w:rsidR="00F97AB5" w:rsidRPr="00B04A10" w:rsidTr="00F97AB5">
        <w:trPr>
          <w:cantSplit/>
          <w:trHeight w:val="289"/>
          <w:jc w:val="center"/>
        </w:trPr>
        <w:tc>
          <w:tcPr>
            <w:tcW w:w="234" w:type="pct"/>
            <w:tcBorders>
              <w:top w:val="single" w:sz="4" w:space="0" w:color="auto"/>
              <w:left w:val="thinThickSmallGap" w:sz="12" w:space="0" w:color="auto"/>
              <w:bottom w:val="single" w:sz="4"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2.2</w:t>
            </w:r>
          </w:p>
        </w:tc>
        <w:tc>
          <w:tcPr>
            <w:tcW w:w="2326" w:type="pct"/>
            <w:tcBorders>
              <w:top w:val="single" w:sz="4" w:space="0" w:color="auto"/>
              <w:left w:val="double" w:sz="2" w:space="0" w:color="auto"/>
              <w:bottom w:val="single" w:sz="4" w:space="0" w:color="auto"/>
              <w:right w:val="double" w:sz="2" w:space="0" w:color="auto"/>
            </w:tcBorders>
            <w:vAlign w:val="center"/>
          </w:tcPr>
          <w:p w:rsidR="00F97AB5" w:rsidRPr="00B04A10" w:rsidRDefault="00F97AB5" w:rsidP="00F97AB5">
            <w:pPr>
              <w:snapToGrid w:val="0"/>
              <w:jc w:val="both"/>
              <w:rPr>
                <w:sz w:val="24"/>
                <w:szCs w:val="24"/>
                <w:u w:val="single"/>
                <w:lang w:val="ro-RO"/>
              </w:rPr>
            </w:pPr>
            <w:r w:rsidRPr="00B04A10">
              <w:rPr>
                <w:sz w:val="24"/>
                <w:szCs w:val="24"/>
                <w:lang w:val="ro-RO"/>
              </w:rPr>
              <w:t xml:space="preserve">- </w:t>
            </w:r>
            <w:r w:rsidRPr="00B04A10">
              <w:rPr>
                <w:sz w:val="24"/>
                <w:szCs w:val="24"/>
                <w:u w:val="single"/>
                <w:lang w:val="ro-RO"/>
              </w:rPr>
              <w:t>către reţele fixe</w:t>
            </w:r>
            <w:r w:rsidRPr="00B04A10">
              <w:rPr>
                <w:sz w:val="24"/>
                <w:szCs w:val="24"/>
                <w:lang w:val="ro-RO"/>
              </w:rPr>
              <w:t>: 200 minute internationale echivalent UE (200 minute/luna x 12 luni = 2.400 minute)</w:t>
            </w:r>
          </w:p>
        </w:tc>
        <w:tc>
          <w:tcPr>
            <w:tcW w:w="423" w:type="pct"/>
            <w:tcBorders>
              <w:left w:val="double" w:sz="2"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minute</w:t>
            </w:r>
          </w:p>
        </w:tc>
        <w:tc>
          <w:tcPr>
            <w:tcW w:w="421" w:type="pct"/>
            <w:tcBorders>
              <w:left w:val="double" w:sz="2"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2.400</w:t>
            </w:r>
          </w:p>
        </w:tc>
        <w:tc>
          <w:tcPr>
            <w:tcW w:w="424" w:type="pct"/>
            <w:tcBorders>
              <w:left w:val="double" w:sz="2" w:space="0" w:color="auto"/>
              <w:right w:val="double" w:sz="2" w:space="0" w:color="auto"/>
            </w:tcBorders>
            <w:vAlign w:val="center"/>
          </w:tcPr>
          <w:p w:rsidR="00F97AB5" w:rsidRPr="00B04A10" w:rsidRDefault="00F97AB5" w:rsidP="00F97AB5">
            <w:pPr>
              <w:jc w:val="center"/>
              <w:rPr>
                <w:sz w:val="24"/>
                <w:szCs w:val="24"/>
                <w:lang w:val="ro-RO"/>
              </w:rPr>
            </w:pPr>
          </w:p>
        </w:tc>
        <w:tc>
          <w:tcPr>
            <w:tcW w:w="424" w:type="pct"/>
            <w:tcBorders>
              <w:left w:val="double" w:sz="2" w:space="0" w:color="auto"/>
              <w:right w:val="double" w:sz="2" w:space="0" w:color="auto"/>
            </w:tcBorders>
            <w:vAlign w:val="center"/>
          </w:tcPr>
          <w:p w:rsidR="00F97AB5" w:rsidRPr="00B04A10" w:rsidRDefault="00F97AB5" w:rsidP="00F97AB5">
            <w:pPr>
              <w:jc w:val="center"/>
              <w:rPr>
                <w:color w:val="000000"/>
                <w:sz w:val="24"/>
                <w:szCs w:val="24"/>
                <w:lang w:val="ro-RO"/>
              </w:rPr>
            </w:pPr>
          </w:p>
        </w:tc>
        <w:tc>
          <w:tcPr>
            <w:tcW w:w="373" w:type="pct"/>
            <w:tcBorders>
              <w:left w:val="double" w:sz="2" w:space="0" w:color="auto"/>
              <w:right w:val="double" w:sz="2" w:space="0" w:color="auto"/>
            </w:tcBorders>
            <w:vAlign w:val="center"/>
          </w:tcPr>
          <w:p w:rsidR="00F97AB5" w:rsidRPr="00B04A10" w:rsidRDefault="00F97AB5" w:rsidP="00F97AB5">
            <w:pPr>
              <w:jc w:val="center"/>
              <w:rPr>
                <w:color w:val="000000"/>
                <w:sz w:val="24"/>
                <w:szCs w:val="24"/>
                <w:lang w:val="ro-RO"/>
              </w:rPr>
            </w:pPr>
          </w:p>
        </w:tc>
        <w:tc>
          <w:tcPr>
            <w:tcW w:w="375" w:type="pct"/>
            <w:tcBorders>
              <w:left w:val="double" w:sz="2" w:space="0" w:color="auto"/>
              <w:right w:val="thinThickSmallGap" w:sz="12" w:space="0" w:color="auto"/>
            </w:tcBorders>
            <w:vAlign w:val="center"/>
          </w:tcPr>
          <w:p w:rsidR="00F97AB5" w:rsidRPr="00B04A10" w:rsidRDefault="00F97AB5" w:rsidP="00F97AB5">
            <w:pPr>
              <w:jc w:val="center"/>
              <w:rPr>
                <w:color w:val="000000"/>
                <w:sz w:val="24"/>
                <w:szCs w:val="24"/>
                <w:lang w:val="ro-RO"/>
              </w:rPr>
            </w:pPr>
          </w:p>
        </w:tc>
      </w:tr>
      <w:tr w:rsidR="00F97AB5" w:rsidRPr="00B04A10" w:rsidTr="00F97AB5">
        <w:trPr>
          <w:cantSplit/>
          <w:trHeight w:val="73"/>
          <w:jc w:val="center"/>
        </w:trPr>
        <w:tc>
          <w:tcPr>
            <w:tcW w:w="234" w:type="pct"/>
            <w:tcBorders>
              <w:top w:val="single" w:sz="4" w:space="0" w:color="auto"/>
              <w:left w:val="thinThickSmallGap" w:sz="12" w:space="0" w:color="auto"/>
              <w:bottom w:val="single" w:sz="4"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2.3</w:t>
            </w:r>
          </w:p>
        </w:tc>
        <w:tc>
          <w:tcPr>
            <w:tcW w:w="2326" w:type="pct"/>
            <w:tcBorders>
              <w:top w:val="single" w:sz="4" w:space="0" w:color="auto"/>
              <w:left w:val="double" w:sz="2" w:space="0" w:color="auto"/>
              <w:bottom w:val="single" w:sz="4" w:space="0" w:color="auto"/>
              <w:right w:val="double" w:sz="2" w:space="0" w:color="auto"/>
            </w:tcBorders>
            <w:vAlign w:val="center"/>
          </w:tcPr>
          <w:p w:rsidR="00F97AB5" w:rsidRPr="00B04A10" w:rsidRDefault="00F97AB5" w:rsidP="00F97AB5">
            <w:pPr>
              <w:snapToGrid w:val="0"/>
              <w:jc w:val="both"/>
              <w:rPr>
                <w:sz w:val="24"/>
                <w:szCs w:val="24"/>
                <w:u w:val="single"/>
                <w:lang w:val="ro-RO"/>
              </w:rPr>
            </w:pPr>
            <w:r w:rsidRPr="00B04A10">
              <w:rPr>
                <w:sz w:val="24"/>
                <w:szCs w:val="24"/>
                <w:lang w:val="ro-RO"/>
              </w:rPr>
              <w:t xml:space="preserve">- </w:t>
            </w:r>
            <w:r w:rsidRPr="00B04A10">
              <w:rPr>
                <w:sz w:val="24"/>
                <w:szCs w:val="24"/>
                <w:u w:val="single"/>
                <w:lang w:val="ro-RO"/>
              </w:rPr>
              <w:t>către reţele fixe</w:t>
            </w:r>
            <w:r w:rsidRPr="00B04A10">
              <w:rPr>
                <w:sz w:val="24"/>
                <w:szCs w:val="24"/>
                <w:lang w:val="ro-RO"/>
              </w:rPr>
              <w:t>: 100 minute catre numere speciale (informatii, ora exacta, etc.) (100 minute/luna x 12 luni = 1.200 minute)</w:t>
            </w:r>
          </w:p>
        </w:tc>
        <w:tc>
          <w:tcPr>
            <w:tcW w:w="423" w:type="pct"/>
            <w:tcBorders>
              <w:left w:val="double" w:sz="2" w:space="0" w:color="auto"/>
              <w:bottom w:val="single" w:sz="4"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minute</w:t>
            </w:r>
          </w:p>
        </w:tc>
        <w:tc>
          <w:tcPr>
            <w:tcW w:w="421" w:type="pct"/>
            <w:tcBorders>
              <w:left w:val="double" w:sz="2" w:space="0" w:color="auto"/>
              <w:bottom w:val="single" w:sz="4"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1.200</w:t>
            </w:r>
          </w:p>
        </w:tc>
        <w:tc>
          <w:tcPr>
            <w:tcW w:w="424" w:type="pct"/>
            <w:tcBorders>
              <w:left w:val="double" w:sz="2" w:space="0" w:color="auto"/>
              <w:bottom w:val="single" w:sz="4" w:space="0" w:color="auto"/>
              <w:right w:val="double" w:sz="2" w:space="0" w:color="auto"/>
            </w:tcBorders>
            <w:vAlign w:val="center"/>
          </w:tcPr>
          <w:p w:rsidR="00F97AB5" w:rsidRPr="00B04A10" w:rsidRDefault="00F97AB5" w:rsidP="00F97AB5">
            <w:pPr>
              <w:jc w:val="center"/>
              <w:rPr>
                <w:sz w:val="24"/>
                <w:szCs w:val="24"/>
                <w:lang w:val="ro-RO"/>
              </w:rPr>
            </w:pPr>
          </w:p>
        </w:tc>
        <w:tc>
          <w:tcPr>
            <w:tcW w:w="424" w:type="pct"/>
            <w:tcBorders>
              <w:left w:val="double" w:sz="2" w:space="0" w:color="auto"/>
              <w:bottom w:val="single" w:sz="4" w:space="0" w:color="auto"/>
              <w:right w:val="double" w:sz="2" w:space="0" w:color="auto"/>
            </w:tcBorders>
            <w:vAlign w:val="center"/>
          </w:tcPr>
          <w:p w:rsidR="00F97AB5" w:rsidRPr="00B04A10" w:rsidRDefault="00F97AB5" w:rsidP="00F97AB5">
            <w:pPr>
              <w:jc w:val="center"/>
              <w:rPr>
                <w:color w:val="000000"/>
                <w:sz w:val="24"/>
                <w:szCs w:val="24"/>
                <w:lang w:val="ro-RO"/>
              </w:rPr>
            </w:pPr>
          </w:p>
        </w:tc>
        <w:tc>
          <w:tcPr>
            <w:tcW w:w="373" w:type="pct"/>
            <w:tcBorders>
              <w:left w:val="double" w:sz="2" w:space="0" w:color="auto"/>
              <w:bottom w:val="single" w:sz="4" w:space="0" w:color="auto"/>
              <w:right w:val="double" w:sz="2" w:space="0" w:color="auto"/>
            </w:tcBorders>
            <w:vAlign w:val="center"/>
          </w:tcPr>
          <w:p w:rsidR="00F97AB5" w:rsidRPr="00B04A10" w:rsidRDefault="00F97AB5" w:rsidP="00F97AB5">
            <w:pPr>
              <w:jc w:val="center"/>
              <w:rPr>
                <w:color w:val="000000"/>
                <w:sz w:val="24"/>
                <w:szCs w:val="24"/>
                <w:lang w:val="ro-RO"/>
              </w:rPr>
            </w:pPr>
          </w:p>
        </w:tc>
        <w:tc>
          <w:tcPr>
            <w:tcW w:w="375" w:type="pct"/>
            <w:tcBorders>
              <w:left w:val="double" w:sz="2" w:space="0" w:color="auto"/>
              <w:bottom w:val="single" w:sz="4" w:space="0" w:color="auto"/>
              <w:right w:val="thinThickSmallGap" w:sz="12" w:space="0" w:color="auto"/>
            </w:tcBorders>
            <w:vAlign w:val="center"/>
          </w:tcPr>
          <w:p w:rsidR="00F97AB5" w:rsidRPr="00B04A10" w:rsidRDefault="00F97AB5" w:rsidP="00F97AB5">
            <w:pPr>
              <w:jc w:val="center"/>
              <w:rPr>
                <w:color w:val="000000"/>
                <w:sz w:val="24"/>
                <w:szCs w:val="24"/>
                <w:lang w:val="ro-RO"/>
              </w:rPr>
            </w:pPr>
          </w:p>
        </w:tc>
      </w:tr>
      <w:tr w:rsidR="00F97AB5" w:rsidRPr="00B04A10" w:rsidTr="00F97AB5">
        <w:trPr>
          <w:cantSplit/>
          <w:trHeight w:val="139"/>
          <w:jc w:val="center"/>
        </w:trPr>
        <w:tc>
          <w:tcPr>
            <w:tcW w:w="234" w:type="pct"/>
            <w:tcBorders>
              <w:top w:val="single" w:sz="4" w:space="0" w:color="auto"/>
              <w:left w:val="thinThickSmallGap" w:sz="12" w:space="0" w:color="auto"/>
              <w:bottom w:val="single" w:sz="4"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2.4</w:t>
            </w:r>
          </w:p>
        </w:tc>
        <w:tc>
          <w:tcPr>
            <w:tcW w:w="2326" w:type="pct"/>
            <w:tcBorders>
              <w:top w:val="single" w:sz="4" w:space="0" w:color="auto"/>
              <w:left w:val="double" w:sz="2" w:space="0" w:color="auto"/>
              <w:bottom w:val="single" w:sz="4" w:space="0" w:color="auto"/>
              <w:right w:val="double" w:sz="2" w:space="0" w:color="auto"/>
            </w:tcBorders>
            <w:vAlign w:val="center"/>
          </w:tcPr>
          <w:p w:rsidR="00F97AB5" w:rsidRPr="00B04A10" w:rsidRDefault="00F97AB5" w:rsidP="00F97AB5">
            <w:pPr>
              <w:snapToGrid w:val="0"/>
              <w:jc w:val="both"/>
              <w:rPr>
                <w:sz w:val="24"/>
                <w:szCs w:val="24"/>
                <w:u w:val="single"/>
                <w:lang w:val="ro-RO"/>
              </w:rPr>
            </w:pPr>
            <w:r w:rsidRPr="00B04A10">
              <w:rPr>
                <w:sz w:val="24"/>
                <w:szCs w:val="24"/>
                <w:lang w:val="ro-RO"/>
              </w:rPr>
              <w:t xml:space="preserve">- </w:t>
            </w:r>
            <w:r w:rsidRPr="00B04A10">
              <w:rPr>
                <w:sz w:val="24"/>
                <w:szCs w:val="24"/>
                <w:u w:val="single"/>
                <w:lang w:val="ro-RO"/>
              </w:rPr>
              <w:t>către reţele mobile</w:t>
            </w:r>
            <w:r w:rsidRPr="00B04A10">
              <w:rPr>
                <w:sz w:val="24"/>
                <w:szCs w:val="24"/>
                <w:lang w:val="ro-RO"/>
              </w:rPr>
              <w:t xml:space="preserve">: 7.000 minute nationale (7.000 minute/luna x 12 luni = 84.000 minute) </w:t>
            </w:r>
          </w:p>
        </w:tc>
        <w:tc>
          <w:tcPr>
            <w:tcW w:w="423" w:type="pct"/>
            <w:tcBorders>
              <w:top w:val="single" w:sz="4" w:space="0" w:color="auto"/>
              <w:left w:val="double" w:sz="2" w:space="0" w:color="auto"/>
              <w:bottom w:val="single" w:sz="4"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minute</w:t>
            </w:r>
          </w:p>
        </w:tc>
        <w:tc>
          <w:tcPr>
            <w:tcW w:w="421" w:type="pct"/>
            <w:tcBorders>
              <w:top w:val="single" w:sz="4" w:space="0" w:color="auto"/>
              <w:left w:val="double" w:sz="2" w:space="0" w:color="auto"/>
              <w:bottom w:val="single" w:sz="4"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84.000</w:t>
            </w:r>
          </w:p>
        </w:tc>
        <w:tc>
          <w:tcPr>
            <w:tcW w:w="424" w:type="pct"/>
            <w:tcBorders>
              <w:top w:val="single" w:sz="4" w:space="0" w:color="auto"/>
              <w:left w:val="double" w:sz="2" w:space="0" w:color="auto"/>
              <w:bottom w:val="single" w:sz="4" w:space="0" w:color="auto"/>
              <w:right w:val="double" w:sz="2" w:space="0" w:color="auto"/>
            </w:tcBorders>
            <w:vAlign w:val="center"/>
          </w:tcPr>
          <w:p w:rsidR="00F97AB5" w:rsidRPr="00B04A10" w:rsidRDefault="00F97AB5" w:rsidP="00F97AB5">
            <w:pPr>
              <w:jc w:val="center"/>
              <w:rPr>
                <w:sz w:val="24"/>
                <w:szCs w:val="24"/>
                <w:lang w:val="ro-RO"/>
              </w:rPr>
            </w:pPr>
          </w:p>
        </w:tc>
        <w:tc>
          <w:tcPr>
            <w:tcW w:w="424" w:type="pct"/>
            <w:tcBorders>
              <w:top w:val="single" w:sz="4" w:space="0" w:color="auto"/>
              <w:left w:val="double" w:sz="2" w:space="0" w:color="auto"/>
              <w:bottom w:val="single" w:sz="4" w:space="0" w:color="auto"/>
              <w:right w:val="double" w:sz="2" w:space="0" w:color="auto"/>
            </w:tcBorders>
            <w:vAlign w:val="center"/>
          </w:tcPr>
          <w:p w:rsidR="00F97AB5" w:rsidRPr="00B04A10" w:rsidRDefault="00F97AB5" w:rsidP="00F97AB5">
            <w:pPr>
              <w:jc w:val="center"/>
              <w:rPr>
                <w:color w:val="000000"/>
                <w:sz w:val="24"/>
                <w:szCs w:val="24"/>
                <w:lang w:val="ro-RO"/>
              </w:rPr>
            </w:pPr>
          </w:p>
        </w:tc>
        <w:tc>
          <w:tcPr>
            <w:tcW w:w="373" w:type="pct"/>
            <w:tcBorders>
              <w:top w:val="single" w:sz="4" w:space="0" w:color="auto"/>
              <w:left w:val="double" w:sz="2" w:space="0" w:color="auto"/>
              <w:bottom w:val="single" w:sz="4" w:space="0" w:color="auto"/>
              <w:right w:val="double" w:sz="2" w:space="0" w:color="auto"/>
            </w:tcBorders>
            <w:vAlign w:val="center"/>
          </w:tcPr>
          <w:p w:rsidR="00F97AB5" w:rsidRPr="00B04A10" w:rsidRDefault="00F97AB5" w:rsidP="00F97AB5">
            <w:pPr>
              <w:jc w:val="center"/>
              <w:rPr>
                <w:color w:val="000000"/>
                <w:sz w:val="24"/>
                <w:szCs w:val="24"/>
                <w:lang w:val="ro-RO"/>
              </w:rPr>
            </w:pPr>
          </w:p>
        </w:tc>
        <w:tc>
          <w:tcPr>
            <w:tcW w:w="375" w:type="pct"/>
            <w:tcBorders>
              <w:top w:val="single" w:sz="4" w:space="0" w:color="auto"/>
              <w:left w:val="double" w:sz="2" w:space="0" w:color="auto"/>
              <w:bottom w:val="single" w:sz="4" w:space="0" w:color="auto"/>
              <w:right w:val="thinThickSmallGap" w:sz="12" w:space="0" w:color="auto"/>
            </w:tcBorders>
            <w:vAlign w:val="center"/>
          </w:tcPr>
          <w:p w:rsidR="00F97AB5" w:rsidRPr="00B04A10" w:rsidRDefault="00F97AB5" w:rsidP="00F97AB5">
            <w:pPr>
              <w:jc w:val="center"/>
              <w:rPr>
                <w:color w:val="000000"/>
                <w:sz w:val="24"/>
                <w:szCs w:val="24"/>
                <w:lang w:val="ro-RO"/>
              </w:rPr>
            </w:pPr>
          </w:p>
        </w:tc>
      </w:tr>
      <w:tr w:rsidR="00F97AB5" w:rsidRPr="00B04A10" w:rsidTr="00F97AB5">
        <w:trPr>
          <w:cantSplit/>
          <w:trHeight w:val="70"/>
          <w:jc w:val="center"/>
        </w:trPr>
        <w:tc>
          <w:tcPr>
            <w:tcW w:w="234" w:type="pct"/>
            <w:tcBorders>
              <w:top w:val="single" w:sz="4" w:space="0" w:color="auto"/>
              <w:left w:val="thinThickSmallGap" w:sz="12" w:space="0" w:color="auto"/>
              <w:bottom w:val="thinThickSmallGap" w:sz="12"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2.5</w:t>
            </w:r>
          </w:p>
        </w:tc>
        <w:tc>
          <w:tcPr>
            <w:tcW w:w="2326" w:type="pct"/>
            <w:tcBorders>
              <w:top w:val="single" w:sz="4" w:space="0" w:color="auto"/>
              <w:left w:val="double" w:sz="2" w:space="0" w:color="auto"/>
              <w:bottom w:val="thinThickSmallGap" w:sz="12" w:space="0" w:color="auto"/>
              <w:right w:val="double" w:sz="2" w:space="0" w:color="auto"/>
            </w:tcBorders>
            <w:vAlign w:val="center"/>
          </w:tcPr>
          <w:p w:rsidR="00F97AB5" w:rsidRPr="00B04A10" w:rsidRDefault="00F97AB5" w:rsidP="00F97AB5">
            <w:pPr>
              <w:snapToGrid w:val="0"/>
              <w:jc w:val="both"/>
              <w:rPr>
                <w:sz w:val="24"/>
                <w:szCs w:val="24"/>
                <w:u w:val="single"/>
                <w:lang w:val="ro-RO"/>
              </w:rPr>
            </w:pPr>
            <w:r w:rsidRPr="00B04A10">
              <w:rPr>
                <w:sz w:val="24"/>
                <w:szCs w:val="24"/>
                <w:lang w:val="ro-RO"/>
              </w:rPr>
              <w:t xml:space="preserve">- </w:t>
            </w:r>
            <w:r w:rsidRPr="00B04A10">
              <w:rPr>
                <w:sz w:val="24"/>
                <w:szCs w:val="24"/>
                <w:u w:val="single"/>
                <w:lang w:val="ro-RO"/>
              </w:rPr>
              <w:t>către reţele mobile</w:t>
            </w:r>
            <w:r w:rsidRPr="00B04A10">
              <w:rPr>
                <w:sz w:val="24"/>
                <w:szCs w:val="24"/>
                <w:lang w:val="ro-RO"/>
              </w:rPr>
              <w:t xml:space="preserve">: 300 minute internationale (300 minute/luna x 12 luni = 3.600 minute) </w:t>
            </w:r>
          </w:p>
        </w:tc>
        <w:tc>
          <w:tcPr>
            <w:tcW w:w="423" w:type="pct"/>
            <w:tcBorders>
              <w:top w:val="single" w:sz="4" w:space="0" w:color="auto"/>
              <w:left w:val="double" w:sz="2" w:space="0" w:color="auto"/>
              <w:bottom w:val="thinThickSmallGap" w:sz="12"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minute</w:t>
            </w:r>
          </w:p>
        </w:tc>
        <w:tc>
          <w:tcPr>
            <w:tcW w:w="421" w:type="pct"/>
            <w:tcBorders>
              <w:top w:val="single" w:sz="4" w:space="0" w:color="auto"/>
              <w:left w:val="double" w:sz="2" w:space="0" w:color="auto"/>
              <w:bottom w:val="thinThickSmallGap" w:sz="12" w:space="0" w:color="auto"/>
              <w:right w:val="double" w:sz="2" w:space="0" w:color="auto"/>
            </w:tcBorders>
            <w:vAlign w:val="center"/>
          </w:tcPr>
          <w:p w:rsidR="00F97AB5" w:rsidRPr="00B04A10" w:rsidRDefault="00F97AB5" w:rsidP="00F97AB5">
            <w:pPr>
              <w:jc w:val="center"/>
              <w:rPr>
                <w:sz w:val="24"/>
                <w:szCs w:val="24"/>
                <w:lang w:val="ro-RO"/>
              </w:rPr>
            </w:pPr>
            <w:r w:rsidRPr="00B04A10">
              <w:rPr>
                <w:sz w:val="24"/>
                <w:szCs w:val="24"/>
                <w:lang w:val="ro-RO"/>
              </w:rPr>
              <w:t>3.600</w:t>
            </w:r>
          </w:p>
        </w:tc>
        <w:tc>
          <w:tcPr>
            <w:tcW w:w="424" w:type="pct"/>
            <w:tcBorders>
              <w:top w:val="single" w:sz="4" w:space="0" w:color="auto"/>
              <w:left w:val="double" w:sz="2" w:space="0" w:color="auto"/>
              <w:bottom w:val="thinThickSmallGap" w:sz="12" w:space="0" w:color="auto"/>
              <w:right w:val="double" w:sz="2" w:space="0" w:color="auto"/>
            </w:tcBorders>
            <w:vAlign w:val="center"/>
          </w:tcPr>
          <w:p w:rsidR="00F97AB5" w:rsidRPr="00B04A10" w:rsidRDefault="00F97AB5" w:rsidP="00F97AB5">
            <w:pPr>
              <w:jc w:val="center"/>
              <w:rPr>
                <w:sz w:val="24"/>
                <w:szCs w:val="24"/>
                <w:lang w:val="ro-RO"/>
              </w:rPr>
            </w:pPr>
          </w:p>
        </w:tc>
        <w:tc>
          <w:tcPr>
            <w:tcW w:w="424" w:type="pct"/>
            <w:tcBorders>
              <w:top w:val="single" w:sz="4" w:space="0" w:color="auto"/>
              <w:left w:val="double" w:sz="2" w:space="0" w:color="auto"/>
              <w:bottom w:val="thinThickSmallGap" w:sz="12" w:space="0" w:color="auto"/>
              <w:right w:val="double" w:sz="2" w:space="0" w:color="auto"/>
            </w:tcBorders>
            <w:vAlign w:val="center"/>
          </w:tcPr>
          <w:p w:rsidR="00F97AB5" w:rsidRPr="00B04A10" w:rsidRDefault="00F97AB5" w:rsidP="00F97AB5">
            <w:pPr>
              <w:jc w:val="center"/>
              <w:rPr>
                <w:color w:val="000000"/>
                <w:sz w:val="24"/>
                <w:szCs w:val="24"/>
                <w:lang w:val="ro-RO"/>
              </w:rPr>
            </w:pPr>
          </w:p>
        </w:tc>
        <w:tc>
          <w:tcPr>
            <w:tcW w:w="373" w:type="pct"/>
            <w:tcBorders>
              <w:top w:val="single" w:sz="4" w:space="0" w:color="auto"/>
              <w:left w:val="double" w:sz="2" w:space="0" w:color="auto"/>
              <w:bottom w:val="thinThickSmallGap" w:sz="12" w:space="0" w:color="auto"/>
              <w:right w:val="double" w:sz="2" w:space="0" w:color="auto"/>
            </w:tcBorders>
            <w:vAlign w:val="center"/>
          </w:tcPr>
          <w:p w:rsidR="00F97AB5" w:rsidRPr="00B04A10" w:rsidRDefault="00F97AB5" w:rsidP="00F97AB5">
            <w:pPr>
              <w:jc w:val="center"/>
              <w:rPr>
                <w:color w:val="000000"/>
                <w:sz w:val="24"/>
                <w:szCs w:val="24"/>
                <w:lang w:val="ro-RO"/>
              </w:rPr>
            </w:pPr>
          </w:p>
        </w:tc>
        <w:tc>
          <w:tcPr>
            <w:tcW w:w="375" w:type="pct"/>
            <w:tcBorders>
              <w:top w:val="single" w:sz="4" w:space="0" w:color="auto"/>
              <w:left w:val="double" w:sz="2" w:space="0" w:color="auto"/>
              <w:bottom w:val="thinThickSmallGap" w:sz="12" w:space="0" w:color="auto"/>
              <w:right w:val="thinThickSmallGap" w:sz="12" w:space="0" w:color="auto"/>
            </w:tcBorders>
            <w:vAlign w:val="center"/>
          </w:tcPr>
          <w:p w:rsidR="00F97AB5" w:rsidRPr="00B04A10" w:rsidRDefault="00F97AB5" w:rsidP="00F97AB5">
            <w:pPr>
              <w:jc w:val="center"/>
              <w:rPr>
                <w:color w:val="000000"/>
                <w:sz w:val="24"/>
                <w:szCs w:val="24"/>
                <w:lang w:val="ro-RO"/>
              </w:rPr>
            </w:pPr>
          </w:p>
        </w:tc>
      </w:tr>
      <w:tr w:rsidR="00F97AB5" w:rsidRPr="00B04A10" w:rsidTr="00F97AB5">
        <w:trPr>
          <w:cantSplit/>
          <w:trHeight w:val="289"/>
          <w:jc w:val="center"/>
        </w:trPr>
        <w:tc>
          <w:tcPr>
            <w:tcW w:w="3828" w:type="pct"/>
            <w:gridSpan w:val="5"/>
            <w:tcBorders>
              <w:top w:val="thinThickSmallGap" w:sz="12" w:space="0" w:color="auto"/>
              <w:left w:val="thinThickSmallGap" w:sz="12" w:space="0" w:color="auto"/>
              <w:bottom w:val="thinThickSmallGap" w:sz="12" w:space="0" w:color="auto"/>
              <w:right w:val="double" w:sz="2" w:space="0" w:color="auto"/>
            </w:tcBorders>
            <w:vAlign w:val="center"/>
          </w:tcPr>
          <w:p w:rsidR="00F97AB5" w:rsidRPr="00B04A10" w:rsidRDefault="00F97AB5" w:rsidP="00F97AB5">
            <w:pPr>
              <w:jc w:val="center"/>
              <w:rPr>
                <w:sz w:val="24"/>
                <w:szCs w:val="24"/>
                <w:lang w:val="ro-RO"/>
              </w:rPr>
            </w:pPr>
            <w:r w:rsidRPr="00B04A10">
              <w:rPr>
                <w:bCs/>
                <w:sz w:val="24"/>
                <w:szCs w:val="24"/>
                <w:lang w:val="ro-RO"/>
              </w:rPr>
              <w:t>Total  lei (fara TVA):</w:t>
            </w:r>
          </w:p>
        </w:tc>
        <w:tc>
          <w:tcPr>
            <w:tcW w:w="424" w:type="pct"/>
            <w:tcBorders>
              <w:top w:val="thinThickSmallGap" w:sz="12" w:space="0" w:color="auto"/>
              <w:left w:val="double" w:sz="2" w:space="0" w:color="auto"/>
              <w:bottom w:val="thinThickSmallGap" w:sz="12" w:space="0" w:color="auto"/>
              <w:right w:val="thinThickSmallGap" w:sz="12" w:space="0" w:color="auto"/>
            </w:tcBorders>
            <w:vAlign w:val="center"/>
          </w:tcPr>
          <w:p w:rsidR="00F97AB5" w:rsidRPr="00B04A10" w:rsidRDefault="00F97AB5" w:rsidP="00F97AB5">
            <w:pPr>
              <w:jc w:val="center"/>
              <w:rPr>
                <w:color w:val="000000"/>
                <w:sz w:val="24"/>
                <w:szCs w:val="24"/>
                <w:lang w:val="ro-RO"/>
              </w:rPr>
            </w:pPr>
          </w:p>
        </w:tc>
        <w:tc>
          <w:tcPr>
            <w:tcW w:w="748" w:type="pct"/>
            <w:gridSpan w:val="2"/>
            <w:tcBorders>
              <w:top w:val="thinThickSmallGap" w:sz="12" w:space="0" w:color="auto"/>
              <w:left w:val="thinThickSmallGap" w:sz="12" w:space="0" w:color="auto"/>
              <w:bottom w:val="nil"/>
              <w:right w:val="nil"/>
            </w:tcBorders>
            <w:vAlign w:val="center"/>
          </w:tcPr>
          <w:p w:rsidR="00F97AB5" w:rsidRPr="00B04A10" w:rsidRDefault="00F97AB5" w:rsidP="00F97AB5">
            <w:pPr>
              <w:jc w:val="center"/>
              <w:rPr>
                <w:color w:val="000000"/>
                <w:sz w:val="24"/>
                <w:szCs w:val="24"/>
                <w:lang w:val="ro-RO"/>
              </w:rPr>
            </w:pPr>
          </w:p>
        </w:tc>
      </w:tr>
    </w:tbl>
    <w:p w:rsidR="00107EA4" w:rsidRPr="00B04A10" w:rsidRDefault="00107EA4" w:rsidP="00923608">
      <w:pPr>
        <w:spacing w:after="120"/>
        <w:rPr>
          <w:b/>
          <w:sz w:val="22"/>
          <w:szCs w:val="22"/>
          <w:lang w:val="ro-RO"/>
        </w:rPr>
      </w:pPr>
      <w:r w:rsidRPr="00B04A10">
        <w:rPr>
          <w:sz w:val="22"/>
          <w:szCs w:val="22"/>
          <w:lang w:val="ro-RO"/>
        </w:rPr>
        <w:tab/>
      </w:r>
      <w:r w:rsidRPr="00B04A10">
        <w:rPr>
          <w:sz w:val="22"/>
          <w:szCs w:val="22"/>
          <w:lang w:val="ro-RO"/>
        </w:rPr>
        <w:tab/>
      </w:r>
      <w:r w:rsidRPr="00B04A10">
        <w:rPr>
          <w:b/>
          <w:sz w:val="22"/>
          <w:szCs w:val="22"/>
          <w:lang w:val="ro-RO"/>
        </w:rPr>
        <w:t xml:space="preserve">          BENEFICIAR </w:t>
      </w:r>
      <w:r w:rsidRPr="00B04A10">
        <w:rPr>
          <w:b/>
          <w:sz w:val="22"/>
          <w:szCs w:val="22"/>
          <w:lang w:val="ro-RO"/>
        </w:rPr>
        <w:tab/>
      </w:r>
      <w:r w:rsidRPr="00B04A10">
        <w:rPr>
          <w:b/>
          <w:sz w:val="22"/>
          <w:szCs w:val="22"/>
          <w:lang w:val="ro-RO"/>
        </w:rPr>
        <w:tab/>
      </w:r>
      <w:r w:rsidRPr="00B04A10">
        <w:rPr>
          <w:b/>
          <w:sz w:val="22"/>
          <w:szCs w:val="22"/>
          <w:lang w:val="ro-RO"/>
        </w:rPr>
        <w:tab/>
      </w:r>
      <w:r w:rsidRPr="00B04A10">
        <w:rPr>
          <w:b/>
          <w:sz w:val="22"/>
          <w:szCs w:val="22"/>
          <w:lang w:val="ro-RO"/>
        </w:rPr>
        <w:tab/>
      </w:r>
      <w:r w:rsidRPr="00B04A10">
        <w:rPr>
          <w:b/>
          <w:sz w:val="22"/>
          <w:szCs w:val="22"/>
          <w:lang w:val="ro-RO"/>
        </w:rPr>
        <w:tab/>
        <w:t xml:space="preserve"> </w:t>
      </w:r>
      <w:r w:rsidRPr="00B04A10">
        <w:rPr>
          <w:b/>
          <w:sz w:val="22"/>
          <w:szCs w:val="22"/>
          <w:lang w:val="ro-RO"/>
        </w:rPr>
        <w:tab/>
      </w:r>
      <w:r w:rsidRPr="00B04A10">
        <w:rPr>
          <w:b/>
          <w:sz w:val="22"/>
          <w:szCs w:val="22"/>
          <w:lang w:val="ro-RO"/>
        </w:rPr>
        <w:tab/>
      </w:r>
      <w:r w:rsidRPr="00B04A10">
        <w:rPr>
          <w:b/>
          <w:sz w:val="22"/>
          <w:szCs w:val="22"/>
          <w:lang w:val="ro-RO"/>
        </w:rPr>
        <w:tab/>
        <w:t xml:space="preserve">         </w:t>
      </w:r>
      <w:r w:rsidR="005D07F4" w:rsidRPr="00B04A10">
        <w:rPr>
          <w:b/>
          <w:sz w:val="22"/>
          <w:szCs w:val="22"/>
          <w:lang w:val="ro-RO"/>
        </w:rPr>
        <w:t xml:space="preserve">                </w:t>
      </w:r>
      <w:r w:rsidRPr="00B04A10">
        <w:rPr>
          <w:b/>
          <w:sz w:val="22"/>
          <w:szCs w:val="22"/>
          <w:lang w:val="ro-RO"/>
        </w:rPr>
        <w:t xml:space="preserve">       </w:t>
      </w:r>
      <w:r w:rsidR="005D07F4" w:rsidRPr="00B04A10">
        <w:rPr>
          <w:b/>
          <w:sz w:val="22"/>
          <w:szCs w:val="22"/>
          <w:lang w:val="ro-RO"/>
        </w:rPr>
        <w:t xml:space="preserve">       </w:t>
      </w:r>
      <w:r w:rsidRPr="00B04A10">
        <w:rPr>
          <w:b/>
          <w:sz w:val="22"/>
          <w:szCs w:val="22"/>
          <w:lang w:val="ro-RO"/>
        </w:rPr>
        <w:t>PRESTATOR</w:t>
      </w:r>
    </w:p>
    <w:p w:rsidR="001A11AE" w:rsidRPr="00B04A10" w:rsidRDefault="001A11AE" w:rsidP="001A11AE">
      <w:pPr>
        <w:spacing w:line="276" w:lineRule="auto"/>
        <w:jc w:val="both"/>
        <w:rPr>
          <w:color w:val="000000" w:themeColor="text1"/>
          <w:sz w:val="24"/>
          <w:szCs w:val="24"/>
          <w:lang w:val="ro-RO"/>
        </w:rPr>
      </w:pPr>
      <w:r w:rsidRPr="00B04A10">
        <w:rPr>
          <w:sz w:val="22"/>
          <w:szCs w:val="22"/>
          <w:lang w:val="ro-RO"/>
        </w:rPr>
        <w:t xml:space="preserve">                 </w:t>
      </w:r>
      <w:r w:rsidR="007434B0" w:rsidRPr="00B04A10">
        <w:rPr>
          <w:sz w:val="22"/>
          <w:szCs w:val="22"/>
          <w:lang w:val="ro-RO"/>
        </w:rPr>
        <w:t>D</w:t>
      </w:r>
      <w:r w:rsidRPr="00B04A10">
        <w:rPr>
          <w:sz w:val="22"/>
          <w:szCs w:val="22"/>
          <w:lang w:val="ro-RO"/>
        </w:rPr>
        <w:t>irector</w:t>
      </w:r>
      <w:r w:rsidR="007434B0" w:rsidRPr="00B04A10">
        <w:rPr>
          <w:sz w:val="22"/>
          <w:szCs w:val="22"/>
          <w:lang w:val="ro-RO"/>
        </w:rPr>
        <w:t xml:space="preserve"> </w:t>
      </w:r>
      <w:r w:rsidRPr="00B04A10">
        <w:rPr>
          <w:color w:val="000000" w:themeColor="text1"/>
          <w:sz w:val="24"/>
          <w:szCs w:val="24"/>
          <w:lang w:val="ro-RO"/>
        </w:rPr>
        <w:t>Dezvoltare si Implementare Proiecte,</w:t>
      </w:r>
    </w:p>
    <w:p w:rsidR="005D07F4" w:rsidRPr="00B04A10" w:rsidRDefault="005D07F4" w:rsidP="001A11AE">
      <w:pPr>
        <w:spacing w:line="276" w:lineRule="auto"/>
        <w:jc w:val="both"/>
        <w:rPr>
          <w:color w:val="000000" w:themeColor="text1"/>
          <w:sz w:val="24"/>
          <w:szCs w:val="24"/>
          <w:lang w:val="ro-RO"/>
        </w:rPr>
      </w:pPr>
      <w:r w:rsidRPr="00B04A10">
        <w:rPr>
          <w:color w:val="000000" w:themeColor="text1"/>
          <w:sz w:val="24"/>
          <w:szCs w:val="24"/>
          <w:lang w:val="ro-RO"/>
        </w:rPr>
        <w:t xml:space="preserve">                 Adrian T</w:t>
      </w:r>
      <w:r w:rsidR="0003036A" w:rsidRPr="00B04A10">
        <w:rPr>
          <w:color w:val="000000" w:themeColor="text1"/>
          <w:sz w:val="24"/>
          <w:szCs w:val="24"/>
          <w:lang w:val="ro-RO"/>
        </w:rPr>
        <w:t>udora</w:t>
      </w:r>
    </w:p>
    <w:p w:rsidR="005D07F4" w:rsidRPr="00B04A10" w:rsidRDefault="005D07F4" w:rsidP="001A11AE">
      <w:pPr>
        <w:spacing w:line="276" w:lineRule="auto"/>
        <w:jc w:val="both"/>
        <w:rPr>
          <w:color w:val="000000" w:themeColor="text1"/>
          <w:sz w:val="24"/>
          <w:szCs w:val="24"/>
          <w:lang w:val="ro-RO"/>
        </w:rPr>
      </w:pPr>
    </w:p>
    <w:p w:rsidR="005D07F4" w:rsidRPr="00B04A10" w:rsidRDefault="005D07F4" w:rsidP="001A11AE">
      <w:pPr>
        <w:spacing w:line="276" w:lineRule="auto"/>
        <w:jc w:val="both"/>
        <w:rPr>
          <w:color w:val="000000" w:themeColor="text1"/>
          <w:sz w:val="24"/>
          <w:szCs w:val="24"/>
          <w:lang w:val="ro-RO"/>
        </w:rPr>
      </w:pPr>
      <w:r w:rsidRPr="00B04A10">
        <w:rPr>
          <w:color w:val="000000" w:themeColor="text1"/>
          <w:sz w:val="24"/>
          <w:szCs w:val="24"/>
          <w:lang w:val="ro-RO"/>
        </w:rPr>
        <w:t xml:space="preserve">                 Birou IT si Comunicatii,                    Derulator contract,</w:t>
      </w:r>
    </w:p>
    <w:p w:rsidR="005D07F4" w:rsidRPr="00B04A10" w:rsidRDefault="005D07F4" w:rsidP="001A11AE">
      <w:pPr>
        <w:spacing w:line="276" w:lineRule="auto"/>
        <w:jc w:val="both"/>
        <w:rPr>
          <w:color w:val="000000" w:themeColor="text1"/>
          <w:sz w:val="24"/>
          <w:szCs w:val="24"/>
          <w:lang w:val="ro-RO"/>
        </w:rPr>
      </w:pPr>
      <w:r w:rsidRPr="00B04A10">
        <w:rPr>
          <w:color w:val="000000" w:themeColor="text1"/>
          <w:sz w:val="24"/>
          <w:szCs w:val="24"/>
          <w:lang w:val="ro-RO"/>
        </w:rPr>
        <w:t xml:space="preserve">                 Mihnea Gherghina                             Adrian Bucur     </w:t>
      </w:r>
    </w:p>
    <w:p w:rsidR="005D07F4" w:rsidRPr="00B04A10" w:rsidRDefault="005D07F4" w:rsidP="001A11AE">
      <w:pPr>
        <w:spacing w:line="276" w:lineRule="auto"/>
        <w:jc w:val="both"/>
        <w:rPr>
          <w:color w:val="000000" w:themeColor="text1"/>
          <w:sz w:val="24"/>
          <w:szCs w:val="24"/>
          <w:lang w:val="ro-RO"/>
        </w:rPr>
      </w:pPr>
      <w:r w:rsidRPr="00B04A10">
        <w:rPr>
          <w:color w:val="000000" w:themeColor="text1"/>
          <w:sz w:val="24"/>
          <w:szCs w:val="24"/>
          <w:lang w:val="ro-RO"/>
        </w:rPr>
        <w:t xml:space="preserve">                                           Responsabil Achizitie,</w:t>
      </w:r>
    </w:p>
    <w:p w:rsidR="001A11AE" w:rsidRPr="00B04A10" w:rsidRDefault="005D07F4" w:rsidP="001A11AE">
      <w:pPr>
        <w:spacing w:line="276" w:lineRule="auto"/>
        <w:jc w:val="both"/>
        <w:rPr>
          <w:color w:val="000000" w:themeColor="text1"/>
          <w:sz w:val="24"/>
          <w:szCs w:val="24"/>
          <w:lang w:val="ro-RO"/>
        </w:rPr>
      </w:pPr>
      <w:r w:rsidRPr="00B04A10">
        <w:rPr>
          <w:color w:val="000000" w:themeColor="text1"/>
          <w:sz w:val="24"/>
          <w:szCs w:val="24"/>
          <w:lang w:val="ro-RO"/>
        </w:rPr>
        <w:t xml:space="preserve">                                              Cornelia Ionita</w:t>
      </w:r>
    </w:p>
    <w:p w:rsidR="00107EA4" w:rsidRPr="00B04A10" w:rsidRDefault="00107EA4" w:rsidP="007434B0">
      <w:pPr>
        <w:rPr>
          <w:sz w:val="26"/>
          <w:szCs w:val="26"/>
          <w:lang w:val="ro-RO"/>
        </w:rPr>
        <w:sectPr w:rsidR="00107EA4" w:rsidRPr="00B04A10" w:rsidSect="005D07F4">
          <w:pgSz w:w="16838" w:h="11906" w:orient="landscape"/>
          <w:pgMar w:top="426" w:right="726" w:bottom="567" w:left="340" w:header="731" w:footer="355" w:gutter="0"/>
          <w:cols w:space="708"/>
        </w:sectPr>
      </w:pPr>
    </w:p>
    <w:p w:rsidR="00107EA4" w:rsidRPr="00B04A10" w:rsidRDefault="00107EA4" w:rsidP="002D62A1">
      <w:pPr>
        <w:ind w:left="709"/>
        <w:rPr>
          <w:sz w:val="26"/>
          <w:szCs w:val="26"/>
          <w:lang w:val="ro-RO"/>
        </w:rPr>
      </w:pPr>
    </w:p>
    <w:p w:rsidR="00F4124F" w:rsidRPr="00B04A10" w:rsidRDefault="00F4124F" w:rsidP="00F4124F">
      <w:pPr>
        <w:ind w:firstLine="5387"/>
        <w:jc w:val="right"/>
        <w:rPr>
          <w:caps/>
          <w:sz w:val="22"/>
          <w:szCs w:val="22"/>
          <w:lang w:val="ro-RO"/>
        </w:rPr>
      </w:pPr>
      <w:r w:rsidRPr="00B04A10">
        <w:rPr>
          <w:b/>
          <w:caps/>
          <w:sz w:val="22"/>
          <w:szCs w:val="22"/>
          <w:lang w:val="ro-RO"/>
        </w:rPr>
        <w:t xml:space="preserve">anexa nr. </w:t>
      </w:r>
      <w:r w:rsidR="005D07F4" w:rsidRPr="00B04A10">
        <w:rPr>
          <w:b/>
          <w:caps/>
          <w:sz w:val="22"/>
          <w:szCs w:val="22"/>
          <w:lang w:val="ro-RO"/>
        </w:rPr>
        <w:t>2</w:t>
      </w:r>
    </w:p>
    <w:p w:rsidR="00F4124F" w:rsidRPr="00B04A10" w:rsidRDefault="00F4124F" w:rsidP="00F4124F">
      <w:pPr>
        <w:ind w:firstLine="5387"/>
        <w:jc w:val="right"/>
        <w:rPr>
          <w:caps/>
          <w:sz w:val="22"/>
          <w:szCs w:val="22"/>
          <w:lang w:val="ro-RO"/>
        </w:rPr>
      </w:pPr>
      <w:r w:rsidRPr="00B04A10">
        <w:rPr>
          <w:caps/>
          <w:sz w:val="22"/>
          <w:szCs w:val="22"/>
          <w:lang w:val="ro-RO"/>
        </w:rPr>
        <w:t>LA CONTRACTUL NR. ...........</w:t>
      </w:r>
    </w:p>
    <w:p w:rsidR="00F4124F" w:rsidRPr="00B04A10" w:rsidRDefault="00F4124F" w:rsidP="00F4124F">
      <w:pPr>
        <w:jc w:val="center"/>
        <w:rPr>
          <w:b/>
          <w:lang w:val="ro-RO"/>
        </w:rPr>
      </w:pPr>
    </w:p>
    <w:p w:rsidR="00F4124F" w:rsidRPr="00B04A10" w:rsidRDefault="00F4124F" w:rsidP="00F4124F">
      <w:pPr>
        <w:jc w:val="center"/>
        <w:rPr>
          <w:b/>
          <w:sz w:val="23"/>
          <w:szCs w:val="23"/>
          <w:lang w:val="ro-RO"/>
        </w:rPr>
      </w:pPr>
      <w:r w:rsidRPr="00B04A10">
        <w:rPr>
          <w:b/>
          <w:sz w:val="23"/>
          <w:szCs w:val="23"/>
          <w:lang w:val="ro-RO"/>
        </w:rPr>
        <w:t>Notă de informare privind prelucrarea datelor cu caracter personal ale persoanelor fizice aparţinând partenerilor contractuali ai Societăţii Electrocentrale Bucureşti S.A.</w:t>
      </w:r>
    </w:p>
    <w:p w:rsidR="00F4124F" w:rsidRPr="00B04A10" w:rsidRDefault="00F4124F" w:rsidP="00F4124F">
      <w:pPr>
        <w:jc w:val="center"/>
        <w:rPr>
          <w:b/>
          <w:sz w:val="23"/>
          <w:szCs w:val="23"/>
          <w:lang w:val="ro-RO"/>
        </w:rPr>
      </w:pPr>
    </w:p>
    <w:p w:rsidR="00F4124F" w:rsidRPr="00B04A10" w:rsidRDefault="00F4124F" w:rsidP="00F4124F">
      <w:pPr>
        <w:ind w:firstLine="720"/>
        <w:jc w:val="both"/>
        <w:rPr>
          <w:sz w:val="23"/>
          <w:szCs w:val="23"/>
          <w:lang w:val="ro-RO"/>
        </w:rPr>
      </w:pPr>
      <w:r w:rsidRPr="00B04A10">
        <w:rPr>
          <w:sz w:val="23"/>
          <w:szCs w:val="23"/>
          <w:lang w:val="ro-RO"/>
        </w:rPr>
        <w:t xml:space="preserve">Societatea Electrocentrale București S.A. (denumită în continuare şi „ELCEN” sau “Operator”) colectează și prelucrează date cu caracter personal, în conformitate cu prevederile </w:t>
      </w:r>
      <w:r w:rsidRPr="00B04A10">
        <w:rPr>
          <w:i/>
          <w:sz w:val="23"/>
          <w:szCs w:val="23"/>
          <w:lang w:val="ro-RO"/>
        </w:rPr>
        <w:t>Regulamentului UE 679/2016 privind protecția persoanelor fizice în ceea ce priveşte prelucrarea datelor cu caracter personal şi privind libera circulație a acestor date</w:t>
      </w:r>
      <w:r w:rsidRPr="00B04A10">
        <w:rPr>
          <w:sz w:val="23"/>
          <w:szCs w:val="23"/>
          <w:lang w:val="ro-RO"/>
        </w:rPr>
        <w:t xml:space="preserve"> (denumit în continuare “GDPR”).</w:t>
      </w:r>
    </w:p>
    <w:p w:rsidR="00F4124F" w:rsidRPr="00B04A10" w:rsidRDefault="00F4124F" w:rsidP="00F4124F">
      <w:pPr>
        <w:ind w:firstLine="720"/>
        <w:jc w:val="both"/>
        <w:rPr>
          <w:sz w:val="23"/>
          <w:szCs w:val="23"/>
          <w:lang w:val="ro-RO"/>
        </w:rPr>
      </w:pPr>
      <w:r w:rsidRPr="00B04A10">
        <w:rPr>
          <w:sz w:val="23"/>
          <w:szCs w:val="23"/>
          <w:lang w:val="ro-RO"/>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B04A10">
        <w:rPr>
          <w:b/>
          <w:sz w:val="23"/>
          <w:szCs w:val="23"/>
          <w:u w:val="single"/>
          <w:lang w:val="ro-RO"/>
        </w:rPr>
        <w:t>vă rugăm ca informaţiile cuprinse în prezenta notă de informare să le aduceţi la cunoştinţa acelor persoane fizice din cadrul societăţii dvs. care sunt implicate în semnarea şi derularea contractului.</w:t>
      </w:r>
    </w:p>
    <w:p w:rsidR="00F4124F" w:rsidRPr="00B04A10" w:rsidRDefault="00F4124F" w:rsidP="00F4124F">
      <w:pPr>
        <w:ind w:firstLine="720"/>
        <w:jc w:val="both"/>
        <w:rPr>
          <w:sz w:val="23"/>
          <w:szCs w:val="23"/>
          <w:lang w:val="ro-RO"/>
        </w:rPr>
      </w:pPr>
      <w:r w:rsidRPr="00B04A10">
        <w:rPr>
          <w:sz w:val="23"/>
          <w:szCs w:val="23"/>
          <w:lang w:val="ro-RO"/>
        </w:rPr>
        <w:t xml:space="preserve">Astfel, atât în procesul de semnare a contractului cât şi ulterior, pe parcursul derulării lui, inclusiv în perioada garanţiilor contractuale de orice natură, </w:t>
      </w:r>
      <w:r w:rsidRPr="00B04A10">
        <w:rPr>
          <w:b/>
          <w:sz w:val="23"/>
          <w:szCs w:val="23"/>
          <w:lang w:val="ro-RO"/>
        </w:rPr>
        <w:t>ELCEN poate colecta următoarele tipuri de date personale ale persoanelor fizice implicate în semnarea / derularea contractului</w:t>
      </w:r>
      <w:r w:rsidRPr="00B04A10">
        <w:rPr>
          <w:sz w:val="23"/>
          <w:szCs w:val="23"/>
          <w:lang w:val="ro-RO"/>
        </w:rPr>
        <w:t xml:space="preserve"> (enumerarea nefiind limitativă): nume, prenume, CNP, serie şi număr carte de identitate / paşaport, număr de telefon, adresă de email, date privind calificări / competenţe profesionale etc.</w:t>
      </w:r>
    </w:p>
    <w:p w:rsidR="00F4124F" w:rsidRPr="00B04A10" w:rsidRDefault="00F4124F" w:rsidP="00F4124F">
      <w:pPr>
        <w:pStyle w:val="ListParagraph"/>
        <w:numPr>
          <w:ilvl w:val="0"/>
          <w:numId w:val="35"/>
        </w:numPr>
        <w:spacing w:line="254" w:lineRule="auto"/>
        <w:contextualSpacing/>
        <w:jc w:val="both"/>
        <w:rPr>
          <w:b/>
          <w:bCs/>
          <w:sz w:val="23"/>
          <w:szCs w:val="23"/>
          <w:u w:val="single"/>
          <w:lang w:val="ro-RO"/>
        </w:rPr>
      </w:pPr>
      <w:r w:rsidRPr="00B04A10">
        <w:rPr>
          <w:b/>
          <w:bCs/>
          <w:sz w:val="23"/>
          <w:szCs w:val="23"/>
          <w:u w:val="single"/>
          <w:lang w:val="ro-RO"/>
        </w:rPr>
        <w:t>Date de contact ale Operatorului</w:t>
      </w:r>
    </w:p>
    <w:p w:rsidR="00F4124F" w:rsidRPr="00B04A10" w:rsidRDefault="00F4124F" w:rsidP="00F4124F">
      <w:pPr>
        <w:ind w:firstLine="720"/>
        <w:jc w:val="both"/>
        <w:rPr>
          <w:sz w:val="23"/>
          <w:szCs w:val="23"/>
          <w:lang w:val="ro-RO"/>
        </w:rPr>
      </w:pPr>
      <w:r w:rsidRPr="00B04A10">
        <w:rPr>
          <w:b/>
          <w:sz w:val="23"/>
          <w:szCs w:val="23"/>
          <w:lang w:val="ro-RO"/>
        </w:rPr>
        <w:t>Adresa</w:t>
      </w:r>
      <w:r w:rsidRPr="00B04A10">
        <w:rPr>
          <w:sz w:val="23"/>
          <w:szCs w:val="23"/>
          <w:lang w:val="ro-RO"/>
        </w:rPr>
        <w:t>: Splaiul Independenței nr.227, sector 6, București</w:t>
      </w:r>
    </w:p>
    <w:p w:rsidR="00F4124F" w:rsidRPr="00B04A10" w:rsidRDefault="00F4124F" w:rsidP="00F4124F">
      <w:pPr>
        <w:ind w:firstLine="720"/>
        <w:jc w:val="both"/>
        <w:rPr>
          <w:sz w:val="23"/>
          <w:szCs w:val="23"/>
          <w:lang w:val="ro-RO"/>
        </w:rPr>
      </w:pPr>
      <w:r w:rsidRPr="00B04A10">
        <w:rPr>
          <w:b/>
          <w:sz w:val="23"/>
          <w:szCs w:val="23"/>
          <w:lang w:val="ro-RO"/>
        </w:rPr>
        <w:t>Număr de telefon</w:t>
      </w:r>
      <w:r w:rsidRPr="00B04A10">
        <w:rPr>
          <w:sz w:val="23"/>
          <w:szCs w:val="23"/>
          <w:lang w:val="ro-RO"/>
        </w:rPr>
        <w:t>: + 4021.275.11.03</w:t>
      </w:r>
    </w:p>
    <w:p w:rsidR="00F4124F" w:rsidRPr="00B04A10" w:rsidRDefault="00F4124F" w:rsidP="00F4124F">
      <w:pPr>
        <w:ind w:firstLine="720"/>
        <w:jc w:val="both"/>
        <w:rPr>
          <w:sz w:val="23"/>
          <w:szCs w:val="23"/>
          <w:lang w:val="ro-RO"/>
        </w:rPr>
      </w:pPr>
      <w:r w:rsidRPr="00B04A10">
        <w:rPr>
          <w:b/>
          <w:sz w:val="23"/>
          <w:szCs w:val="23"/>
          <w:lang w:val="ro-RO"/>
        </w:rPr>
        <w:t>E-mail</w:t>
      </w:r>
      <w:r w:rsidRPr="00B04A10">
        <w:rPr>
          <w:sz w:val="23"/>
          <w:szCs w:val="23"/>
          <w:lang w:val="ro-RO"/>
        </w:rPr>
        <w:t xml:space="preserve">: </w:t>
      </w:r>
      <w:hyperlink r:id="rId8" w:history="1">
        <w:r w:rsidRPr="00B04A10">
          <w:rPr>
            <w:rStyle w:val="Hyperlink"/>
            <w:rFonts w:eastAsiaTheme="majorEastAsia"/>
            <w:sz w:val="23"/>
            <w:szCs w:val="23"/>
            <w:lang w:val="ro-RO"/>
          </w:rPr>
          <w:t>office@elcen.ro</w:t>
        </w:r>
      </w:hyperlink>
      <w:r w:rsidRPr="00B04A10">
        <w:rPr>
          <w:sz w:val="23"/>
          <w:szCs w:val="23"/>
          <w:lang w:val="ro-RO"/>
        </w:rPr>
        <w:t xml:space="preserve"> </w:t>
      </w:r>
    </w:p>
    <w:p w:rsidR="00F4124F" w:rsidRPr="00B04A10" w:rsidRDefault="00F4124F" w:rsidP="00F4124F">
      <w:pPr>
        <w:pStyle w:val="ListParagraph"/>
        <w:numPr>
          <w:ilvl w:val="0"/>
          <w:numId w:val="35"/>
        </w:numPr>
        <w:spacing w:line="276" w:lineRule="auto"/>
        <w:ind w:right="-635"/>
        <w:contextualSpacing/>
        <w:jc w:val="both"/>
        <w:rPr>
          <w:b/>
          <w:sz w:val="23"/>
          <w:szCs w:val="23"/>
          <w:u w:val="single"/>
          <w:lang w:val="ro-RO"/>
        </w:rPr>
      </w:pPr>
      <w:r w:rsidRPr="00B04A10">
        <w:rPr>
          <w:b/>
          <w:sz w:val="23"/>
          <w:szCs w:val="23"/>
          <w:u w:val="single"/>
          <w:lang w:val="ro-RO"/>
        </w:rPr>
        <w:t>Date de contact ale responsabilului cu protecția datelor din cadrul ELCEN:</w:t>
      </w:r>
    </w:p>
    <w:p w:rsidR="00F4124F" w:rsidRPr="00B04A10" w:rsidRDefault="00F4124F" w:rsidP="00F4124F">
      <w:pPr>
        <w:ind w:firstLine="720"/>
        <w:jc w:val="both"/>
        <w:rPr>
          <w:rStyle w:val="Hyperlink"/>
          <w:rFonts w:eastAsiaTheme="majorEastAsia"/>
          <w:lang w:val="ro-RO"/>
        </w:rPr>
      </w:pPr>
      <w:r w:rsidRPr="00B04A10">
        <w:rPr>
          <w:sz w:val="23"/>
          <w:szCs w:val="23"/>
          <w:lang w:val="ro-RO"/>
        </w:rPr>
        <w:t xml:space="preserve">E-mail: </w:t>
      </w:r>
      <w:hyperlink r:id="rId9" w:history="1">
        <w:r w:rsidRPr="00B04A10">
          <w:rPr>
            <w:rStyle w:val="Hyperlink"/>
            <w:rFonts w:eastAsiaTheme="majorEastAsia"/>
            <w:sz w:val="23"/>
            <w:szCs w:val="23"/>
            <w:lang w:val="ro-RO"/>
          </w:rPr>
          <w:t>dpo@elcen.ro</w:t>
        </w:r>
      </w:hyperlink>
    </w:p>
    <w:p w:rsidR="00F4124F" w:rsidRPr="00B04A10" w:rsidRDefault="00F4124F" w:rsidP="00F4124F">
      <w:pPr>
        <w:pStyle w:val="ListParagraph"/>
        <w:numPr>
          <w:ilvl w:val="0"/>
          <w:numId w:val="35"/>
        </w:numPr>
        <w:spacing w:line="254" w:lineRule="auto"/>
        <w:contextualSpacing/>
        <w:jc w:val="both"/>
        <w:rPr>
          <w:rFonts w:eastAsiaTheme="majorEastAsia"/>
          <w:lang w:val="ro-RO"/>
        </w:rPr>
      </w:pPr>
      <w:r w:rsidRPr="00B04A10">
        <w:rPr>
          <w:b/>
          <w:sz w:val="23"/>
          <w:szCs w:val="23"/>
          <w:u w:val="single"/>
          <w:lang w:val="ro-RO"/>
        </w:rPr>
        <w:t>Scopurile prelucrării datelor cu caracter personal</w:t>
      </w:r>
      <w:r w:rsidRPr="00B04A10">
        <w:rPr>
          <w:sz w:val="23"/>
          <w:szCs w:val="23"/>
          <w:u w:val="single"/>
          <w:lang w:val="ro-RO"/>
        </w:rPr>
        <w:t xml:space="preserve"> </w:t>
      </w:r>
    </w:p>
    <w:p w:rsidR="00F4124F" w:rsidRPr="00B04A10" w:rsidRDefault="00F4124F" w:rsidP="00F4124F">
      <w:pPr>
        <w:ind w:firstLine="720"/>
        <w:jc w:val="both"/>
        <w:rPr>
          <w:sz w:val="23"/>
          <w:szCs w:val="23"/>
          <w:lang w:val="ro-RO"/>
        </w:rPr>
      </w:pPr>
      <w:r w:rsidRPr="00B04A10">
        <w:rPr>
          <w:sz w:val="23"/>
          <w:szCs w:val="23"/>
          <w:lang w:val="ro-RO"/>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Pr="00B04A10" w:rsidRDefault="00F4124F" w:rsidP="00F4124F">
      <w:pPr>
        <w:pStyle w:val="ListParagraph"/>
        <w:numPr>
          <w:ilvl w:val="0"/>
          <w:numId w:val="35"/>
        </w:numPr>
        <w:spacing w:line="254" w:lineRule="auto"/>
        <w:contextualSpacing/>
        <w:jc w:val="both"/>
        <w:rPr>
          <w:b/>
          <w:bCs/>
          <w:sz w:val="23"/>
          <w:szCs w:val="23"/>
          <w:u w:val="single"/>
          <w:lang w:val="ro-RO"/>
        </w:rPr>
      </w:pPr>
      <w:r w:rsidRPr="00B04A10">
        <w:rPr>
          <w:b/>
          <w:sz w:val="23"/>
          <w:szCs w:val="23"/>
          <w:u w:val="single"/>
          <w:lang w:val="ro-RO"/>
        </w:rPr>
        <w:t>Destinatari ai datelor cu caracter personal</w:t>
      </w:r>
    </w:p>
    <w:p w:rsidR="00F4124F" w:rsidRPr="00B04A10" w:rsidRDefault="00F4124F" w:rsidP="00F4124F">
      <w:pPr>
        <w:ind w:firstLine="720"/>
        <w:jc w:val="both"/>
        <w:rPr>
          <w:sz w:val="23"/>
          <w:szCs w:val="23"/>
          <w:lang w:val="ro-RO"/>
        </w:rPr>
      </w:pPr>
      <w:r w:rsidRPr="00B04A10">
        <w:rPr>
          <w:sz w:val="23"/>
          <w:szCs w:val="23"/>
          <w:lang w:val="ro-RO"/>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Pr="00B04A10" w:rsidRDefault="00F4124F" w:rsidP="00F4124F">
      <w:pPr>
        <w:pStyle w:val="ListParagraph"/>
        <w:numPr>
          <w:ilvl w:val="0"/>
          <w:numId w:val="36"/>
        </w:numPr>
        <w:spacing w:after="160" w:line="254" w:lineRule="auto"/>
        <w:contextualSpacing/>
        <w:jc w:val="both"/>
        <w:rPr>
          <w:sz w:val="23"/>
          <w:szCs w:val="23"/>
          <w:lang w:val="ro-RO"/>
        </w:rPr>
      </w:pPr>
      <w:r w:rsidRPr="00B04A10">
        <w:rPr>
          <w:sz w:val="23"/>
          <w:szCs w:val="23"/>
          <w:lang w:val="ro-RO"/>
        </w:rPr>
        <w:t>Autorități și instituții ale statului (cum ar fi, dar fără a se limita la: autorități fiscale, de reglementare, de control etc.)</w:t>
      </w:r>
    </w:p>
    <w:p w:rsidR="00F4124F" w:rsidRPr="00B04A10" w:rsidRDefault="00F4124F" w:rsidP="00F4124F">
      <w:pPr>
        <w:pStyle w:val="ListParagraph"/>
        <w:numPr>
          <w:ilvl w:val="0"/>
          <w:numId w:val="36"/>
        </w:numPr>
        <w:spacing w:after="160" w:line="254" w:lineRule="auto"/>
        <w:contextualSpacing/>
        <w:jc w:val="both"/>
        <w:rPr>
          <w:sz w:val="23"/>
          <w:szCs w:val="23"/>
          <w:lang w:val="ro-RO"/>
        </w:rPr>
      </w:pPr>
      <w:r w:rsidRPr="00B04A10">
        <w:rPr>
          <w:sz w:val="23"/>
          <w:szCs w:val="23"/>
          <w:lang w:val="ro-RO"/>
        </w:rPr>
        <w:t>Parteneri de afaceri implicaţi în executarea contractului;</w:t>
      </w:r>
    </w:p>
    <w:p w:rsidR="00F4124F" w:rsidRPr="00B04A10" w:rsidRDefault="00F4124F" w:rsidP="00F4124F">
      <w:pPr>
        <w:pStyle w:val="ListParagraph"/>
        <w:numPr>
          <w:ilvl w:val="0"/>
          <w:numId w:val="36"/>
        </w:numPr>
        <w:spacing w:after="160" w:line="256" w:lineRule="auto"/>
        <w:contextualSpacing/>
        <w:jc w:val="both"/>
        <w:rPr>
          <w:sz w:val="23"/>
          <w:szCs w:val="23"/>
          <w:lang w:val="ro-RO"/>
        </w:rPr>
      </w:pPr>
      <w:r w:rsidRPr="00B04A10">
        <w:rPr>
          <w:sz w:val="23"/>
          <w:szCs w:val="23"/>
          <w:lang w:val="ro-RO"/>
        </w:rPr>
        <w:t>Sistemul Electronic de Achiziții Publice (SEAP);</w:t>
      </w:r>
    </w:p>
    <w:p w:rsidR="00F4124F" w:rsidRPr="00B04A10" w:rsidRDefault="00F4124F" w:rsidP="00F4124F">
      <w:pPr>
        <w:pStyle w:val="ListParagraph"/>
        <w:numPr>
          <w:ilvl w:val="0"/>
          <w:numId w:val="36"/>
        </w:numPr>
        <w:spacing w:after="160" w:line="256" w:lineRule="auto"/>
        <w:contextualSpacing/>
        <w:jc w:val="both"/>
        <w:rPr>
          <w:sz w:val="23"/>
          <w:szCs w:val="23"/>
          <w:lang w:val="ro-RO"/>
        </w:rPr>
      </w:pPr>
      <w:r w:rsidRPr="00B04A10">
        <w:rPr>
          <w:sz w:val="23"/>
          <w:szCs w:val="23"/>
          <w:lang w:val="ro-RO"/>
        </w:rPr>
        <w:t>Jurnalul Oficial al Uniunii Europene (JOUE)</w:t>
      </w:r>
    </w:p>
    <w:p w:rsidR="00F4124F" w:rsidRPr="00B04A10" w:rsidRDefault="00F4124F" w:rsidP="00F4124F">
      <w:pPr>
        <w:pStyle w:val="ListParagraph"/>
        <w:numPr>
          <w:ilvl w:val="0"/>
          <w:numId w:val="36"/>
        </w:numPr>
        <w:spacing w:after="160" w:line="256" w:lineRule="auto"/>
        <w:contextualSpacing/>
        <w:jc w:val="both"/>
        <w:rPr>
          <w:sz w:val="23"/>
          <w:szCs w:val="23"/>
          <w:lang w:val="ro-RO"/>
        </w:rPr>
      </w:pPr>
      <w:r w:rsidRPr="00B04A10">
        <w:rPr>
          <w:sz w:val="23"/>
          <w:szCs w:val="23"/>
          <w:lang w:val="ro-RO"/>
        </w:rPr>
        <w:t>Instanțe judecătorești;</w:t>
      </w:r>
    </w:p>
    <w:p w:rsidR="00F4124F" w:rsidRPr="00B04A10" w:rsidRDefault="00F4124F" w:rsidP="00F4124F">
      <w:pPr>
        <w:pStyle w:val="ListParagraph"/>
        <w:numPr>
          <w:ilvl w:val="0"/>
          <w:numId w:val="36"/>
        </w:numPr>
        <w:spacing w:after="120" w:line="256" w:lineRule="auto"/>
        <w:jc w:val="both"/>
        <w:rPr>
          <w:sz w:val="23"/>
          <w:szCs w:val="23"/>
          <w:lang w:val="ro-RO"/>
        </w:rPr>
      </w:pPr>
      <w:r w:rsidRPr="00B04A10">
        <w:rPr>
          <w:sz w:val="23"/>
          <w:szCs w:val="23"/>
          <w:lang w:val="ro-RO"/>
        </w:rPr>
        <w:t>Consultanți externi (cum ar fi, dar fără a se limita la: avocati, contabili, auditori), pentru scopuri specifice, atunci când este necesar;</w:t>
      </w:r>
    </w:p>
    <w:p w:rsidR="00F4124F" w:rsidRPr="00B04A10" w:rsidRDefault="00F4124F" w:rsidP="00F4124F">
      <w:pPr>
        <w:pStyle w:val="ListParagraph"/>
        <w:numPr>
          <w:ilvl w:val="0"/>
          <w:numId w:val="35"/>
        </w:numPr>
        <w:spacing w:line="254" w:lineRule="auto"/>
        <w:contextualSpacing/>
        <w:jc w:val="both"/>
        <w:rPr>
          <w:b/>
          <w:bCs/>
          <w:sz w:val="23"/>
          <w:szCs w:val="23"/>
          <w:u w:val="single"/>
          <w:lang w:val="ro-RO"/>
        </w:rPr>
      </w:pPr>
      <w:r w:rsidRPr="00B04A10">
        <w:rPr>
          <w:b/>
          <w:sz w:val="23"/>
          <w:szCs w:val="23"/>
          <w:u w:val="single"/>
          <w:lang w:val="ro-RO"/>
        </w:rPr>
        <w:t>Transferul datelor în afara țării</w:t>
      </w:r>
    </w:p>
    <w:p w:rsidR="00F4124F" w:rsidRPr="00B04A10" w:rsidRDefault="00F4124F" w:rsidP="00F4124F">
      <w:pPr>
        <w:ind w:firstLine="720"/>
        <w:jc w:val="both"/>
        <w:rPr>
          <w:sz w:val="23"/>
          <w:szCs w:val="23"/>
          <w:lang w:val="ro-RO"/>
        </w:rPr>
      </w:pPr>
      <w:r w:rsidRPr="00B04A10">
        <w:rPr>
          <w:sz w:val="23"/>
          <w:szCs w:val="23"/>
          <w:lang w:val="ro-RO"/>
        </w:rPr>
        <w:lastRenderedPageBreak/>
        <w:t>ELCEN nu transferă datele cu caracter personal către o țară terță sau către o organizație internațională.</w:t>
      </w:r>
    </w:p>
    <w:p w:rsidR="00F4124F" w:rsidRPr="00B04A10" w:rsidRDefault="00F4124F" w:rsidP="00F4124F">
      <w:pPr>
        <w:pStyle w:val="ListParagraph"/>
        <w:numPr>
          <w:ilvl w:val="0"/>
          <w:numId w:val="35"/>
        </w:numPr>
        <w:spacing w:line="256" w:lineRule="auto"/>
        <w:contextualSpacing/>
        <w:jc w:val="both"/>
        <w:rPr>
          <w:b/>
          <w:bCs/>
          <w:sz w:val="23"/>
          <w:szCs w:val="23"/>
          <w:u w:val="single"/>
          <w:lang w:val="ro-RO"/>
        </w:rPr>
      </w:pPr>
      <w:bookmarkStart w:id="0" w:name="_Hlk513647438"/>
      <w:r w:rsidRPr="00B04A10">
        <w:rPr>
          <w:b/>
          <w:sz w:val="23"/>
          <w:szCs w:val="23"/>
          <w:u w:val="single"/>
          <w:lang w:val="ro-RO"/>
        </w:rPr>
        <w:t>Perioada stocării datelor</w:t>
      </w:r>
      <w:bookmarkEnd w:id="0"/>
    </w:p>
    <w:p w:rsidR="00F4124F" w:rsidRPr="00B04A10" w:rsidRDefault="00F4124F" w:rsidP="00F4124F">
      <w:pPr>
        <w:ind w:firstLine="720"/>
        <w:jc w:val="both"/>
        <w:rPr>
          <w:sz w:val="23"/>
          <w:szCs w:val="23"/>
          <w:lang w:val="ro-RO"/>
        </w:rPr>
      </w:pPr>
      <w:r w:rsidRPr="00B04A10">
        <w:rPr>
          <w:sz w:val="23"/>
          <w:szCs w:val="23"/>
          <w:lang w:val="ro-RO"/>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Pr="00B04A10" w:rsidRDefault="00F4124F" w:rsidP="00F4124F">
      <w:pPr>
        <w:ind w:firstLine="720"/>
        <w:jc w:val="both"/>
        <w:rPr>
          <w:sz w:val="23"/>
          <w:szCs w:val="23"/>
          <w:lang w:val="ro-RO"/>
        </w:rPr>
      </w:pPr>
      <w:r w:rsidRPr="00B04A10">
        <w:rPr>
          <w:sz w:val="23"/>
          <w:szCs w:val="23"/>
          <w:lang w:val="ro-RO"/>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Pr="00B04A10" w:rsidRDefault="00F4124F" w:rsidP="00F4124F">
      <w:pPr>
        <w:jc w:val="both"/>
        <w:rPr>
          <w:sz w:val="23"/>
          <w:szCs w:val="23"/>
          <w:lang w:val="ro-RO"/>
        </w:rPr>
      </w:pPr>
    </w:p>
    <w:p w:rsidR="00F4124F" w:rsidRPr="00B04A10" w:rsidRDefault="00F4124F" w:rsidP="00F4124F">
      <w:pPr>
        <w:pStyle w:val="ListParagraph"/>
        <w:numPr>
          <w:ilvl w:val="0"/>
          <w:numId w:val="35"/>
        </w:numPr>
        <w:spacing w:line="254" w:lineRule="auto"/>
        <w:contextualSpacing/>
        <w:jc w:val="both"/>
        <w:rPr>
          <w:b/>
          <w:bCs/>
          <w:sz w:val="23"/>
          <w:szCs w:val="23"/>
          <w:u w:val="single"/>
          <w:lang w:val="ro-RO"/>
        </w:rPr>
      </w:pPr>
      <w:r w:rsidRPr="00B04A10">
        <w:rPr>
          <w:b/>
          <w:sz w:val="23"/>
          <w:szCs w:val="23"/>
          <w:u w:val="single"/>
          <w:lang w:val="ro-RO"/>
        </w:rPr>
        <w:t>Drepturile persoanelor fizice, în calitate de persoane vizate, cu privire la datele cu caracter personal</w:t>
      </w:r>
    </w:p>
    <w:p w:rsidR="00F4124F" w:rsidRPr="00B04A10" w:rsidRDefault="00F4124F" w:rsidP="00F4124F">
      <w:pPr>
        <w:pStyle w:val="Default"/>
        <w:ind w:firstLine="709"/>
        <w:jc w:val="both"/>
        <w:rPr>
          <w:rFonts w:ascii="Times New Roman" w:hAnsi="Times New Roman" w:cs="Times New Roman"/>
          <w:sz w:val="23"/>
          <w:szCs w:val="23"/>
          <w:lang w:val="ro-RO"/>
        </w:rPr>
      </w:pPr>
      <w:r w:rsidRPr="00B04A10">
        <w:rPr>
          <w:rFonts w:ascii="Times New Roman" w:hAnsi="Times New Roman" w:cs="Times New Roman"/>
          <w:sz w:val="23"/>
          <w:szCs w:val="23"/>
          <w:lang w:val="ro-RO"/>
        </w:rPr>
        <w:t xml:space="preserve">Conform </w:t>
      </w:r>
      <w:r w:rsidRPr="00B04A10">
        <w:rPr>
          <w:rFonts w:ascii="Times New Roman" w:hAnsi="Times New Roman" w:cs="Times New Roman"/>
          <w:i/>
          <w:sz w:val="23"/>
          <w:szCs w:val="23"/>
          <w:lang w:val="ro-RO"/>
        </w:rPr>
        <w:t>Regulamentului UE 679/2016 privind protecția persoanelor fizice în ceea ce priveşte prelucrarea datelor cu caracter personal şi privind libera circulație a acestor date</w:t>
      </w:r>
      <w:r w:rsidRPr="00B04A10">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Pr="00B04A10" w:rsidRDefault="00F4124F" w:rsidP="00F4124F">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solicita accesul la datele cu caracter personal colectate de către ELCEN;</w:t>
      </w:r>
    </w:p>
    <w:p w:rsidR="00F4124F" w:rsidRPr="00B04A10" w:rsidRDefault="00F4124F" w:rsidP="00F4124F">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solicita rectificarea sau ștergerea datelor cu caracter personal stocate de către ELCEN;</w:t>
      </w:r>
    </w:p>
    <w:p w:rsidR="00F4124F" w:rsidRPr="00B04A10" w:rsidRDefault="00F4124F" w:rsidP="00F4124F">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solicita restricționarea prelucrării datelor cu caracter personal de către ELCEN;</w:t>
      </w:r>
    </w:p>
    <w:p w:rsidR="00F4124F" w:rsidRPr="00B04A10" w:rsidRDefault="00F4124F" w:rsidP="00F4124F">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vă opune prelucrării datelor cu caracter personal de către ELCEN;</w:t>
      </w:r>
    </w:p>
    <w:p w:rsidR="00F4124F" w:rsidRPr="00B04A10" w:rsidRDefault="00F4124F" w:rsidP="00F4124F">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vă retrage consimțământul în orice moment, fără a afecta legalitatea prelucrării efectuate pe baza consimțământului înainte de retragerea acestuia;</w:t>
      </w:r>
    </w:p>
    <w:p w:rsidR="00F4124F" w:rsidRPr="00B04A10" w:rsidRDefault="00F4124F" w:rsidP="00F4124F">
      <w:pPr>
        <w:pStyle w:val="ListParagraph"/>
        <w:numPr>
          <w:ilvl w:val="0"/>
          <w:numId w:val="37"/>
        </w:numPr>
        <w:spacing w:line="254" w:lineRule="auto"/>
        <w:ind w:left="709" w:hanging="283"/>
        <w:contextualSpacing/>
        <w:jc w:val="both"/>
        <w:rPr>
          <w:sz w:val="23"/>
          <w:szCs w:val="23"/>
          <w:lang w:val="ro-RO"/>
        </w:rPr>
      </w:pPr>
      <w:r w:rsidRPr="00B04A10">
        <w:rPr>
          <w:sz w:val="23"/>
          <w:szCs w:val="23"/>
          <w:lang w:val="ro-RO"/>
        </w:rPr>
        <w:t xml:space="preserve">Dreptul de a depune o plângere către </w:t>
      </w:r>
      <w:r w:rsidRPr="00B04A10">
        <w:rPr>
          <w:i/>
          <w:sz w:val="23"/>
          <w:szCs w:val="23"/>
          <w:lang w:val="ro-RO"/>
        </w:rPr>
        <w:t>Autoritatea Națională de Supraveghere a Prelucrării Datelor cu Caracter Personal</w:t>
      </w:r>
      <w:r w:rsidRPr="00B04A10">
        <w:rPr>
          <w:sz w:val="23"/>
          <w:szCs w:val="23"/>
          <w:lang w:val="ro-RO"/>
        </w:rPr>
        <w:t>.</w:t>
      </w:r>
    </w:p>
    <w:p w:rsidR="00F4124F" w:rsidRPr="00B04A10" w:rsidRDefault="00F4124F" w:rsidP="00F4124F">
      <w:pPr>
        <w:pStyle w:val="ListParagraph"/>
        <w:spacing w:line="254" w:lineRule="auto"/>
        <w:ind w:left="0"/>
        <w:jc w:val="both"/>
        <w:rPr>
          <w:sz w:val="23"/>
          <w:szCs w:val="23"/>
          <w:lang w:val="ro-RO"/>
        </w:rPr>
      </w:pPr>
      <w:r w:rsidRPr="00B04A10">
        <w:rPr>
          <w:sz w:val="23"/>
          <w:szCs w:val="23"/>
          <w:lang w:val="ro-RO"/>
        </w:rPr>
        <w:t>şi pot face uz de oricare dintre aceste drepturi în condiţiile / cu excepţiile / conform clauzelor regulamentului menţionat mai sus, legislaţiei şi reglementărilor interne ELCEN aplicabile etc.</w:t>
      </w:r>
    </w:p>
    <w:p w:rsidR="00F4124F" w:rsidRPr="00B04A10" w:rsidRDefault="00F4124F" w:rsidP="00F4124F">
      <w:pPr>
        <w:spacing w:line="256" w:lineRule="auto"/>
        <w:ind w:firstLine="720"/>
        <w:jc w:val="both"/>
        <w:rPr>
          <w:b/>
          <w:sz w:val="23"/>
          <w:szCs w:val="23"/>
          <w:lang w:val="ro-RO"/>
        </w:rPr>
      </w:pPr>
      <w:r w:rsidRPr="00B04A10">
        <w:rPr>
          <w:sz w:val="23"/>
          <w:szCs w:val="23"/>
          <w:lang w:val="ro-RO"/>
        </w:rPr>
        <w:t xml:space="preserve">Persoanele fizice menţionate mai sus îşi pot exercita oricând oricare dintre drepturi sau pot obține informații suplimentare, trimițând un email la adresa </w:t>
      </w:r>
      <w:hyperlink r:id="rId10" w:history="1">
        <w:r w:rsidRPr="00B04A10">
          <w:rPr>
            <w:rStyle w:val="Hyperlink"/>
            <w:rFonts w:eastAsiaTheme="majorEastAsia"/>
            <w:sz w:val="23"/>
            <w:szCs w:val="23"/>
            <w:lang w:val="ro-RO"/>
          </w:rPr>
          <w:t>dpo@elcen.ro</w:t>
        </w:r>
      </w:hyperlink>
      <w:r w:rsidRPr="00B04A10">
        <w:rPr>
          <w:sz w:val="23"/>
          <w:szCs w:val="23"/>
          <w:lang w:val="ro-RO"/>
        </w:rPr>
        <w:t xml:space="preserve"> </w:t>
      </w:r>
      <w:r w:rsidRPr="00B04A10">
        <w:rPr>
          <w:b/>
          <w:sz w:val="23"/>
          <w:szCs w:val="23"/>
          <w:lang w:val="ro-RO"/>
        </w:rPr>
        <w:t xml:space="preserve"> </w:t>
      </w:r>
    </w:p>
    <w:p w:rsidR="00F4124F" w:rsidRPr="00B04A10" w:rsidRDefault="00F4124F" w:rsidP="00F4124F">
      <w:pPr>
        <w:pStyle w:val="Default"/>
        <w:spacing w:line="276" w:lineRule="auto"/>
        <w:jc w:val="both"/>
        <w:rPr>
          <w:rFonts w:ascii="Times New Roman" w:hAnsi="Times New Roman" w:cs="Times New Roman"/>
          <w:sz w:val="23"/>
          <w:szCs w:val="23"/>
          <w:lang w:val="ro-RO"/>
        </w:rPr>
      </w:pPr>
    </w:p>
    <w:p w:rsidR="00F4124F" w:rsidRPr="00B04A10" w:rsidRDefault="00F4124F" w:rsidP="00F4124F">
      <w:pPr>
        <w:pStyle w:val="ListParagraph"/>
        <w:numPr>
          <w:ilvl w:val="0"/>
          <w:numId w:val="35"/>
        </w:numPr>
        <w:spacing w:line="254" w:lineRule="auto"/>
        <w:ind w:left="0" w:firstLine="720"/>
        <w:contextualSpacing/>
        <w:jc w:val="both"/>
        <w:rPr>
          <w:sz w:val="23"/>
          <w:szCs w:val="23"/>
          <w:lang w:val="ro-RO"/>
        </w:rPr>
      </w:pPr>
      <w:r w:rsidRPr="00B04A10">
        <w:rPr>
          <w:b/>
          <w:sz w:val="23"/>
          <w:szCs w:val="23"/>
          <w:u w:val="single"/>
          <w:lang w:val="ro-RO"/>
        </w:rPr>
        <w:t xml:space="preserve">Temeiul pentru prelucrarea datelor personale, pentru scopurile definite mai sus, </w:t>
      </w:r>
      <w:r w:rsidRPr="00B04A10">
        <w:rPr>
          <w:sz w:val="23"/>
          <w:szCs w:val="23"/>
          <w:lang w:val="ro-RO"/>
        </w:rPr>
        <w:t>este elaborarea şi derularea  corectă şi completă a contractului, în acord cu reglementările legale în vigoare şi clauzelor contractuale.</w:t>
      </w:r>
    </w:p>
    <w:p w:rsidR="00F4124F" w:rsidRPr="00B04A10" w:rsidRDefault="00F4124F" w:rsidP="00F4124F">
      <w:pPr>
        <w:rPr>
          <w:sz w:val="26"/>
          <w:szCs w:val="26"/>
          <w:lang w:val="ro-RO"/>
        </w:rPr>
      </w:pPr>
    </w:p>
    <w:p w:rsidR="00F4124F" w:rsidRPr="00B04A10" w:rsidRDefault="00F4124F" w:rsidP="00F4124F">
      <w:pPr>
        <w:rPr>
          <w:sz w:val="26"/>
          <w:szCs w:val="26"/>
          <w:lang w:val="ro-RO"/>
        </w:rPr>
      </w:pPr>
    </w:p>
    <w:p w:rsidR="00F4124F" w:rsidRPr="00B04A10" w:rsidRDefault="00F4124F" w:rsidP="00F4124F">
      <w:pPr>
        <w:jc w:val="both"/>
        <w:rPr>
          <w:b/>
          <w:sz w:val="26"/>
          <w:szCs w:val="26"/>
          <w:lang w:val="ro-RO"/>
        </w:rPr>
      </w:pPr>
      <w:r w:rsidRPr="00B04A10">
        <w:rPr>
          <w:b/>
          <w:sz w:val="26"/>
          <w:szCs w:val="26"/>
          <w:lang w:val="ro-RO"/>
        </w:rPr>
        <w:t xml:space="preserve">BENEFICIAR </w:t>
      </w:r>
      <w:r w:rsidRPr="00B04A10">
        <w:rPr>
          <w:b/>
          <w:sz w:val="26"/>
          <w:szCs w:val="26"/>
          <w:lang w:val="ro-RO"/>
        </w:rPr>
        <w:tab/>
      </w:r>
      <w:r w:rsidRPr="00B04A10">
        <w:rPr>
          <w:b/>
          <w:sz w:val="26"/>
          <w:szCs w:val="26"/>
          <w:lang w:val="ro-RO"/>
        </w:rPr>
        <w:tab/>
      </w:r>
      <w:r w:rsidRPr="00B04A10">
        <w:rPr>
          <w:b/>
          <w:sz w:val="26"/>
          <w:szCs w:val="26"/>
          <w:lang w:val="ro-RO"/>
        </w:rPr>
        <w:tab/>
        <w:t xml:space="preserve"> </w:t>
      </w:r>
      <w:r w:rsidRPr="00B04A10">
        <w:rPr>
          <w:b/>
          <w:sz w:val="26"/>
          <w:szCs w:val="26"/>
          <w:lang w:val="ro-RO"/>
        </w:rPr>
        <w:tab/>
      </w:r>
      <w:r w:rsidRPr="00B04A10">
        <w:rPr>
          <w:b/>
          <w:sz w:val="26"/>
          <w:szCs w:val="26"/>
          <w:lang w:val="ro-RO"/>
        </w:rPr>
        <w:tab/>
      </w:r>
      <w:r w:rsidRPr="00B04A10">
        <w:rPr>
          <w:b/>
          <w:sz w:val="26"/>
          <w:szCs w:val="26"/>
          <w:lang w:val="ro-RO"/>
        </w:rPr>
        <w:tab/>
        <w:t xml:space="preserve">          PRESTATOR</w:t>
      </w:r>
    </w:p>
    <w:p w:rsidR="00DF6002" w:rsidRPr="00B04A10" w:rsidRDefault="00DF6002" w:rsidP="00DF6002">
      <w:pPr>
        <w:spacing w:line="276" w:lineRule="auto"/>
        <w:jc w:val="both"/>
        <w:rPr>
          <w:color w:val="000000" w:themeColor="text1"/>
          <w:sz w:val="24"/>
          <w:szCs w:val="24"/>
          <w:lang w:val="ro-RO"/>
        </w:rPr>
      </w:pPr>
      <w:r w:rsidRPr="00B04A10">
        <w:rPr>
          <w:sz w:val="22"/>
          <w:szCs w:val="22"/>
          <w:lang w:val="ro-RO"/>
        </w:rPr>
        <w:t xml:space="preserve">Director </w:t>
      </w:r>
      <w:r w:rsidRPr="00B04A10">
        <w:rPr>
          <w:color w:val="000000" w:themeColor="text1"/>
          <w:sz w:val="24"/>
          <w:szCs w:val="24"/>
          <w:lang w:val="ro-RO"/>
        </w:rPr>
        <w:t xml:space="preserve">Dezvoltare </w:t>
      </w:r>
      <w:r w:rsidR="00750C72">
        <w:rPr>
          <w:color w:val="000000" w:themeColor="text1"/>
          <w:sz w:val="24"/>
          <w:szCs w:val="24"/>
          <w:lang w:val="ro-RO"/>
        </w:rPr>
        <w:t>ș</w:t>
      </w:r>
      <w:r w:rsidR="00750C72" w:rsidRPr="00B04A10">
        <w:rPr>
          <w:color w:val="000000" w:themeColor="text1"/>
          <w:sz w:val="24"/>
          <w:szCs w:val="24"/>
          <w:lang w:val="ro-RO"/>
        </w:rPr>
        <w:t xml:space="preserve">i </w:t>
      </w:r>
      <w:r w:rsidRPr="00B04A10">
        <w:rPr>
          <w:color w:val="000000" w:themeColor="text1"/>
          <w:sz w:val="24"/>
          <w:szCs w:val="24"/>
          <w:lang w:val="ro-RO"/>
        </w:rPr>
        <w:t>Implementare Proiecte,</w:t>
      </w:r>
    </w:p>
    <w:p w:rsidR="00DF6002" w:rsidRPr="00B04A10" w:rsidRDefault="00DF6002" w:rsidP="00DF6002">
      <w:pPr>
        <w:spacing w:line="276" w:lineRule="auto"/>
        <w:jc w:val="both"/>
        <w:rPr>
          <w:color w:val="000000" w:themeColor="text1"/>
          <w:sz w:val="24"/>
          <w:szCs w:val="24"/>
          <w:lang w:val="ro-RO"/>
        </w:rPr>
      </w:pPr>
      <w:r w:rsidRPr="00B04A10">
        <w:rPr>
          <w:color w:val="000000" w:themeColor="text1"/>
          <w:sz w:val="24"/>
          <w:szCs w:val="24"/>
          <w:lang w:val="ro-RO"/>
        </w:rPr>
        <w:t>Adrian TUDORA</w:t>
      </w:r>
    </w:p>
    <w:p w:rsidR="00F4124F" w:rsidRPr="00B04A10" w:rsidRDefault="00F4124F" w:rsidP="00F4124F">
      <w:pPr>
        <w:rPr>
          <w:sz w:val="26"/>
          <w:szCs w:val="26"/>
          <w:lang w:val="ro-RO"/>
        </w:rPr>
      </w:pPr>
      <w:r w:rsidRPr="00B04A10">
        <w:rPr>
          <w:sz w:val="26"/>
          <w:szCs w:val="26"/>
          <w:lang w:val="ro-RO"/>
        </w:rPr>
        <w:tab/>
      </w:r>
      <w:r w:rsidRPr="00B04A10">
        <w:rPr>
          <w:sz w:val="26"/>
          <w:szCs w:val="26"/>
          <w:lang w:val="ro-RO"/>
        </w:rPr>
        <w:tab/>
      </w:r>
      <w:r w:rsidRPr="00B04A10">
        <w:rPr>
          <w:sz w:val="26"/>
          <w:szCs w:val="26"/>
          <w:lang w:val="ro-RO"/>
        </w:rPr>
        <w:tab/>
      </w:r>
    </w:p>
    <w:p w:rsidR="00F4124F" w:rsidRPr="00B04A10" w:rsidRDefault="00DF6002" w:rsidP="00F4124F">
      <w:pPr>
        <w:rPr>
          <w:sz w:val="26"/>
          <w:szCs w:val="26"/>
          <w:lang w:val="ro-RO"/>
        </w:rPr>
      </w:pPr>
      <w:r w:rsidRPr="00B04A10">
        <w:rPr>
          <w:color w:val="000000" w:themeColor="text1"/>
          <w:sz w:val="24"/>
          <w:szCs w:val="24"/>
          <w:lang w:val="ro-RO"/>
        </w:rPr>
        <w:t xml:space="preserve">Birou IT </w:t>
      </w:r>
      <w:r w:rsidR="00750C72">
        <w:rPr>
          <w:color w:val="000000" w:themeColor="text1"/>
          <w:sz w:val="24"/>
          <w:szCs w:val="24"/>
          <w:lang w:val="ro-RO"/>
        </w:rPr>
        <w:t>ș</w:t>
      </w:r>
      <w:r w:rsidR="00750C72" w:rsidRPr="00B04A10">
        <w:rPr>
          <w:color w:val="000000" w:themeColor="text1"/>
          <w:sz w:val="24"/>
          <w:szCs w:val="24"/>
          <w:lang w:val="ro-RO"/>
        </w:rPr>
        <w:t>i Comunicații</w:t>
      </w:r>
      <w:r w:rsidRPr="00B04A10">
        <w:rPr>
          <w:color w:val="000000" w:themeColor="text1"/>
          <w:sz w:val="24"/>
          <w:szCs w:val="24"/>
          <w:lang w:val="ro-RO"/>
        </w:rPr>
        <w:t>,</w:t>
      </w:r>
    </w:p>
    <w:p w:rsidR="00F4124F" w:rsidRPr="00B04A10" w:rsidRDefault="00DF6002" w:rsidP="00F4124F">
      <w:pPr>
        <w:rPr>
          <w:sz w:val="26"/>
          <w:szCs w:val="26"/>
          <w:lang w:val="ro-RO"/>
        </w:rPr>
      </w:pPr>
      <w:r w:rsidRPr="00B04A10">
        <w:rPr>
          <w:color w:val="000000" w:themeColor="text1"/>
          <w:sz w:val="24"/>
          <w:szCs w:val="24"/>
          <w:lang w:val="ro-RO"/>
        </w:rPr>
        <w:t>Mihnea Gherghina</w:t>
      </w:r>
    </w:p>
    <w:p w:rsidR="00F4124F" w:rsidRPr="00B04A10" w:rsidRDefault="00F4124F" w:rsidP="00F4124F">
      <w:pPr>
        <w:rPr>
          <w:sz w:val="26"/>
          <w:szCs w:val="26"/>
          <w:lang w:val="ro-RO"/>
        </w:rPr>
      </w:pPr>
    </w:p>
    <w:p w:rsidR="00F4124F" w:rsidRPr="00B04A10" w:rsidRDefault="00DF6002" w:rsidP="00F4124F">
      <w:pPr>
        <w:rPr>
          <w:color w:val="000000" w:themeColor="text1"/>
          <w:sz w:val="24"/>
          <w:szCs w:val="24"/>
          <w:lang w:val="ro-RO"/>
        </w:rPr>
      </w:pPr>
      <w:r w:rsidRPr="00B04A10">
        <w:rPr>
          <w:color w:val="000000" w:themeColor="text1"/>
          <w:sz w:val="24"/>
          <w:szCs w:val="24"/>
          <w:lang w:val="ro-RO"/>
        </w:rPr>
        <w:t>Derulator contract,</w:t>
      </w:r>
    </w:p>
    <w:p w:rsidR="00DF6002" w:rsidRPr="00B04A10" w:rsidRDefault="00DF6002" w:rsidP="00F4124F">
      <w:pPr>
        <w:rPr>
          <w:sz w:val="26"/>
          <w:szCs w:val="26"/>
          <w:lang w:val="ro-RO"/>
        </w:rPr>
      </w:pPr>
      <w:r w:rsidRPr="00B04A10">
        <w:rPr>
          <w:color w:val="000000" w:themeColor="text1"/>
          <w:sz w:val="24"/>
          <w:szCs w:val="24"/>
          <w:lang w:val="ro-RO"/>
        </w:rPr>
        <w:t>Adrian Bucur</w:t>
      </w:r>
    </w:p>
    <w:p w:rsidR="00F4124F" w:rsidRPr="00B04A10" w:rsidRDefault="00F4124F" w:rsidP="00F4124F">
      <w:pPr>
        <w:rPr>
          <w:sz w:val="26"/>
          <w:szCs w:val="26"/>
          <w:lang w:val="ro-RO"/>
        </w:rPr>
      </w:pPr>
    </w:p>
    <w:p w:rsidR="00F4124F" w:rsidRPr="00B04A10" w:rsidRDefault="00DF6002" w:rsidP="00F4124F">
      <w:pPr>
        <w:rPr>
          <w:sz w:val="24"/>
          <w:szCs w:val="24"/>
          <w:lang w:val="ro-RO"/>
        </w:rPr>
      </w:pPr>
      <w:r w:rsidRPr="00B04A10">
        <w:rPr>
          <w:sz w:val="24"/>
          <w:szCs w:val="24"/>
          <w:lang w:val="ro-RO"/>
        </w:rPr>
        <w:t xml:space="preserve">Responsabil </w:t>
      </w:r>
      <w:r w:rsidR="00750C72" w:rsidRPr="00B04A10">
        <w:rPr>
          <w:sz w:val="24"/>
          <w:szCs w:val="24"/>
          <w:lang w:val="ro-RO"/>
        </w:rPr>
        <w:t>achiziție</w:t>
      </w:r>
      <w:r w:rsidRPr="00B04A10">
        <w:rPr>
          <w:sz w:val="24"/>
          <w:szCs w:val="24"/>
          <w:lang w:val="ro-RO"/>
        </w:rPr>
        <w:t>,</w:t>
      </w:r>
    </w:p>
    <w:p w:rsidR="00DF6002" w:rsidRPr="00B04A10" w:rsidRDefault="00DF6002" w:rsidP="00F4124F">
      <w:pPr>
        <w:rPr>
          <w:sz w:val="24"/>
          <w:szCs w:val="24"/>
          <w:lang w:val="ro-RO"/>
        </w:rPr>
      </w:pPr>
      <w:r w:rsidRPr="00B04A10">
        <w:rPr>
          <w:sz w:val="24"/>
          <w:szCs w:val="24"/>
          <w:lang w:val="ro-RO"/>
        </w:rPr>
        <w:t xml:space="preserve">Cornelia </w:t>
      </w:r>
      <w:r w:rsidR="00750C72" w:rsidRPr="00B04A10">
        <w:rPr>
          <w:sz w:val="24"/>
          <w:szCs w:val="24"/>
          <w:lang w:val="ro-RO"/>
        </w:rPr>
        <w:t>Ioni</w:t>
      </w:r>
      <w:r w:rsidR="00750C72">
        <w:rPr>
          <w:sz w:val="24"/>
          <w:szCs w:val="24"/>
          <w:lang w:val="ro-RO"/>
        </w:rPr>
        <w:t>ță</w:t>
      </w:r>
    </w:p>
    <w:p w:rsidR="00107EA4" w:rsidRPr="00B04A10" w:rsidRDefault="00107EA4" w:rsidP="00FF547B">
      <w:pPr>
        <w:rPr>
          <w:lang w:val="ro-RO"/>
        </w:rPr>
      </w:pPr>
    </w:p>
    <w:p w:rsidR="00F4124F" w:rsidRPr="00B04A10" w:rsidRDefault="00F4124F" w:rsidP="00FF547B">
      <w:pPr>
        <w:rPr>
          <w:sz w:val="24"/>
          <w:szCs w:val="24"/>
          <w:lang w:val="ro-RO"/>
        </w:rPr>
      </w:pPr>
    </w:p>
    <w:p w:rsidR="00107EA4" w:rsidRPr="00B04A10" w:rsidRDefault="00F4124F" w:rsidP="00FF547B">
      <w:pPr>
        <w:ind w:left="4956" w:firstLine="708"/>
        <w:jc w:val="right"/>
        <w:rPr>
          <w:b/>
          <w:sz w:val="24"/>
          <w:szCs w:val="24"/>
          <w:lang w:val="ro-RO"/>
        </w:rPr>
      </w:pPr>
      <w:r w:rsidRPr="00B04A10">
        <w:rPr>
          <w:b/>
          <w:sz w:val="24"/>
          <w:szCs w:val="24"/>
          <w:lang w:val="ro-RO"/>
        </w:rPr>
        <w:t>ANEXA nr.</w:t>
      </w:r>
      <w:r w:rsidR="005D07F4" w:rsidRPr="00B04A10">
        <w:rPr>
          <w:b/>
          <w:sz w:val="24"/>
          <w:szCs w:val="24"/>
          <w:lang w:val="ro-RO"/>
        </w:rPr>
        <w:t>3</w:t>
      </w:r>
      <w:r w:rsidR="00107EA4" w:rsidRPr="00B04A10">
        <w:rPr>
          <w:b/>
          <w:sz w:val="24"/>
          <w:szCs w:val="24"/>
          <w:lang w:val="ro-RO"/>
        </w:rPr>
        <w:t xml:space="preserve">        </w:t>
      </w:r>
    </w:p>
    <w:p w:rsidR="00107EA4" w:rsidRPr="00B04A10" w:rsidRDefault="00107EA4" w:rsidP="00FF547B">
      <w:pPr>
        <w:jc w:val="right"/>
        <w:rPr>
          <w:sz w:val="24"/>
          <w:szCs w:val="24"/>
          <w:lang w:val="ro-RO"/>
        </w:rPr>
      </w:pP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r>
      <w:r w:rsidRPr="00B04A10">
        <w:rPr>
          <w:sz w:val="24"/>
          <w:szCs w:val="24"/>
          <w:lang w:val="ro-RO"/>
        </w:rPr>
        <w:tab/>
        <w:t xml:space="preserve">la contractul nr. ____________                       </w:t>
      </w:r>
    </w:p>
    <w:p w:rsidR="00107EA4" w:rsidRPr="00B04A10" w:rsidRDefault="00107EA4" w:rsidP="00FF547B">
      <w:pPr>
        <w:rPr>
          <w:sz w:val="24"/>
          <w:szCs w:val="24"/>
          <w:lang w:val="ro-RO"/>
        </w:rPr>
      </w:pPr>
    </w:p>
    <w:p w:rsidR="007C26B9" w:rsidRPr="00B04A10" w:rsidRDefault="00107EA4" w:rsidP="007C26B9">
      <w:pPr>
        <w:pStyle w:val="Heading1"/>
        <w:rPr>
          <w:rFonts w:ascii="Arial" w:hAnsi="Arial" w:cs="Arial"/>
          <w:sz w:val="24"/>
          <w:szCs w:val="24"/>
          <w:lang w:val="ro-RO"/>
        </w:rPr>
      </w:pPr>
      <w:r w:rsidRPr="00B04A10">
        <w:rPr>
          <w:sz w:val="24"/>
          <w:szCs w:val="24"/>
          <w:lang w:val="ro-RO"/>
        </w:rPr>
        <w:tab/>
      </w:r>
      <w:r w:rsidRPr="00B04A10">
        <w:rPr>
          <w:sz w:val="24"/>
          <w:szCs w:val="24"/>
          <w:lang w:val="ro-RO"/>
        </w:rPr>
        <w:tab/>
      </w:r>
      <w:r w:rsidRPr="00B04A10">
        <w:rPr>
          <w:sz w:val="24"/>
          <w:szCs w:val="24"/>
          <w:lang w:val="ro-RO"/>
        </w:rPr>
        <w:tab/>
      </w:r>
      <w:r w:rsidR="007C26B9" w:rsidRPr="00B04A10">
        <w:rPr>
          <w:rFonts w:ascii="Arial" w:hAnsi="Arial" w:cs="Arial"/>
          <w:sz w:val="24"/>
          <w:szCs w:val="24"/>
          <w:lang w:val="ro-RO"/>
        </w:rPr>
        <w:t>CONVENŢIE CADRU</w:t>
      </w:r>
    </w:p>
    <w:p w:rsidR="007C26B9" w:rsidRPr="00B04A10" w:rsidRDefault="007C26B9" w:rsidP="007C26B9">
      <w:pPr>
        <w:jc w:val="center"/>
        <w:rPr>
          <w:rFonts w:ascii="Arial" w:hAnsi="Arial" w:cs="Arial"/>
          <w:b/>
          <w:sz w:val="24"/>
          <w:szCs w:val="24"/>
          <w:lang w:val="ro-RO"/>
        </w:rPr>
      </w:pPr>
      <w:r w:rsidRPr="00B04A10">
        <w:rPr>
          <w:rFonts w:ascii="Arial" w:hAnsi="Arial" w:cs="Arial"/>
          <w:b/>
          <w:sz w:val="24"/>
          <w:szCs w:val="24"/>
          <w:lang w:val="ro-RO"/>
        </w:rPr>
        <w:t>privind delimitarea răspunderilor pe linie de</w:t>
      </w:r>
    </w:p>
    <w:p w:rsidR="007C26B9" w:rsidRPr="00B04A10" w:rsidRDefault="007C26B9" w:rsidP="007C26B9">
      <w:pPr>
        <w:jc w:val="center"/>
        <w:rPr>
          <w:rFonts w:ascii="Arial" w:hAnsi="Arial" w:cs="Arial"/>
          <w:sz w:val="24"/>
          <w:szCs w:val="24"/>
          <w:lang w:val="ro-RO"/>
        </w:rPr>
      </w:pPr>
      <w:r w:rsidRPr="00B04A10">
        <w:rPr>
          <w:rFonts w:ascii="Arial" w:hAnsi="Arial" w:cs="Arial"/>
          <w:b/>
          <w:sz w:val="24"/>
          <w:szCs w:val="24"/>
          <w:lang w:val="ro-RO"/>
        </w:rPr>
        <w:t>securitate şi sănătate în muncă, situaţii de urgenţă şi protecţia mediului</w:t>
      </w:r>
    </w:p>
    <w:p w:rsidR="007C26B9" w:rsidRPr="00B04A10" w:rsidRDefault="007C26B9" w:rsidP="007C26B9">
      <w:pPr>
        <w:rPr>
          <w:rFonts w:ascii="Arial" w:hAnsi="Arial" w:cs="Arial"/>
          <w:sz w:val="24"/>
          <w:szCs w:val="24"/>
          <w:lang w:val="ro-RO"/>
        </w:rPr>
      </w:pPr>
    </w:p>
    <w:p w:rsidR="007C26B9" w:rsidRPr="00B04A10" w:rsidRDefault="007C26B9" w:rsidP="007C26B9">
      <w:pPr>
        <w:pStyle w:val="BodyText"/>
        <w:rPr>
          <w:rFonts w:ascii="Arial" w:hAnsi="Arial" w:cs="Arial"/>
          <w:sz w:val="24"/>
          <w:szCs w:val="24"/>
          <w:lang w:val="ro-RO"/>
        </w:rPr>
      </w:pPr>
      <w:r w:rsidRPr="00B04A10">
        <w:rPr>
          <w:rFonts w:ascii="Arial" w:hAnsi="Arial" w:cs="Arial"/>
          <w:sz w:val="24"/>
          <w:szCs w:val="24"/>
          <w:lang w:val="ro-RO"/>
        </w:rPr>
        <w:t xml:space="preserve">             Încheiată astăzi ............., la sediul ............... între: </w:t>
      </w:r>
    </w:p>
    <w:p w:rsidR="007C26B9" w:rsidRPr="00B04A10" w:rsidRDefault="007C26B9" w:rsidP="007C26B9">
      <w:pPr>
        <w:pStyle w:val="BodyText"/>
        <w:tabs>
          <w:tab w:val="left" w:pos="1080"/>
        </w:tabs>
        <w:ind w:firstLine="720"/>
        <w:rPr>
          <w:rFonts w:ascii="Arial" w:hAnsi="Arial" w:cs="Arial"/>
          <w:sz w:val="24"/>
          <w:szCs w:val="24"/>
          <w:lang w:val="ro-RO"/>
        </w:rPr>
      </w:pPr>
      <w:r w:rsidRPr="00B04A10">
        <w:rPr>
          <w:rFonts w:ascii="Arial" w:hAnsi="Arial" w:cs="Arial"/>
          <w:sz w:val="24"/>
          <w:szCs w:val="24"/>
          <w:lang w:val="ro-RO"/>
        </w:rPr>
        <w:t xml:space="preserve">- ELCEN – CTE ............/ Uzina de Reparatii, cu sediul în ............., Bucureşti, reprezentată prin Director ................, în calitate de </w:t>
      </w:r>
      <w:r w:rsidRPr="00B04A10">
        <w:rPr>
          <w:rFonts w:ascii="Arial" w:hAnsi="Arial" w:cs="Arial"/>
          <w:b/>
          <w:bCs/>
          <w:sz w:val="24"/>
          <w:szCs w:val="24"/>
          <w:lang w:val="ro-RO"/>
        </w:rPr>
        <w:t xml:space="preserve">BENEFICIAR/ PROPRIETAR, </w:t>
      </w:r>
      <w:r w:rsidRPr="00B04A10">
        <w:rPr>
          <w:rFonts w:ascii="Arial" w:hAnsi="Arial" w:cs="Arial"/>
          <w:sz w:val="24"/>
          <w:szCs w:val="24"/>
          <w:lang w:val="ro-RO"/>
        </w:rPr>
        <w:t>şi</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 xml:space="preserve">- ……………, cu sediul în .............,  reprezentată prin Director  ..........., în calitate de </w:t>
      </w:r>
      <w:r w:rsidRPr="00B04A10">
        <w:rPr>
          <w:rFonts w:ascii="Arial" w:hAnsi="Arial" w:cs="Arial"/>
          <w:b/>
          <w:sz w:val="24"/>
          <w:szCs w:val="24"/>
          <w:lang w:val="ro-RO"/>
        </w:rPr>
        <w:t>CONTRACTANT</w:t>
      </w:r>
      <w:r w:rsidRPr="00B04A10">
        <w:rPr>
          <w:rFonts w:ascii="Arial" w:hAnsi="Arial" w:cs="Arial"/>
          <w:sz w:val="24"/>
          <w:szCs w:val="24"/>
          <w:lang w:val="ro-RO"/>
        </w:rPr>
        <w:t xml:space="preserve"> </w:t>
      </w:r>
      <w:r w:rsidRPr="00B04A10">
        <w:rPr>
          <w:rFonts w:ascii="Arial" w:hAnsi="Arial" w:cs="Arial"/>
          <w:b/>
          <w:sz w:val="24"/>
          <w:szCs w:val="24"/>
          <w:lang w:val="ro-RO"/>
        </w:rPr>
        <w:t>(</w:t>
      </w:r>
      <w:r w:rsidRPr="00B04A10">
        <w:rPr>
          <w:rFonts w:ascii="Arial" w:hAnsi="Arial" w:cs="Arial"/>
          <w:b/>
          <w:bCs/>
          <w:sz w:val="24"/>
          <w:szCs w:val="24"/>
          <w:lang w:val="ro-RO"/>
        </w:rPr>
        <w:t>executant lucrari/ prestator servicii/ chirias/</w:t>
      </w:r>
      <w:r w:rsidRPr="00B04A10">
        <w:rPr>
          <w:rFonts w:ascii="Arial" w:hAnsi="Arial" w:cs="Arial"/>
          <w:bCs/>
          <w:sz w:val="24"/>
          <w:szCs w:val="24"/>
          <w:lang w:val="ro-RO"/>
        </w:rPr>
        <w:t xml:space="preserve"> </w:t>
      </w:r>
      <w:r w:rsidRPr="00B04A10">
        <w:rPr>
          <w:rFonts w:ascii="Arial" w:hAnsi="Arial" w:cs="Arial"/>
          <w:b/>
          <w:bCs/>
          <w:sz w:val="24"/>
          <w:szCs w:val="24"/>
          <w:lang w:val="ro-RO"/>
        </w:rPr>
        <w:t>utilizator spatii comune)</w:t>
      </w:r>
      <w:r w:rsidRPr="00B04A10">
        <w:rPr>
          <w:rFonts w:ascii="Arial" w:hAnsi="Arial" w:cs="Arial"/>
          <w:bCs/>
          <w:sz w:val="24"/>
          <w:szCs w:val="24"/>
          <w:lang w:val="ro-RO"/>
        </w:rPr>
        <w:t>,</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C26B9" w:rsidRPr="00B04A10" w:rsidRDefault="007C26B9" w:rsidP="007C26B9">
      <w:pPr>
        <w:pStyle w:val="BodyText"/>
        <w:rPr>
          <w:sz w:val="24"/>
          <w:szCs w:val="24"/>
          <w:lang w:val="ro-RO"/>
        </w:rPr>
      </w:pPr>
      <w:r w:rsidRPr="00B04A10">
        <w:rPr>
          <w:rFonts w:ascii="Arial" w:hAnsi="Arial" w:cs="Arial"/>
          <w:sz w:val="24"/>
          <w:szCs w:val="24"/>
          <w:lang w:val="ro-RO"/>
        </w:rPr>
        <w:tab/>
        <w:t>Convenţia SSM-SU-PM se încheie pe durata executiei lucrărilor/ prestarii serviciilor în incinta ELCEN/ utilizării spaţiilor ELCEN, conform contractului în întregul sǎu, inclusiv pe perioada de garanţie.</w:t>
      </w:r>
      <w:r w:rsidRPr="00B04A10">
        <w:rPr>
          <w:sz w:val="24"/>
          <w:szCs w:val="24"/>
          <w:lang w:val="ro-RO"/>
        </w:rPr>
        <w:t xml:space="preserve"> </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B04A10">
        <w:rPr>
          <w:rFonts w:ascii="Arial" w:hAnsi="Arial" w:cs="Arial"/>
          <w:b/>
          <w:sz w:val="24"/>
          <w:szCs w:val="24"/>
          <w:lang w:val="ro-RO"/>
        </w:rPr>
        <w:t xml:space="preserve"> </w:t>
      </w:r>
      <w:r w:rsidRPr="00B04A10">
        <w:rPr>
          <w:rFonts w:ascii="Arial" w:hAnsi="Arial" w:cs="Arial"/>
          <w:sz w:val="24"/>
          <w:szCs w:val="24"/>
          <w:lang w:val="ro-RO"/>
        </w:rPr>
        <w:t>nr.</w:t>
      </w:r>
      <w:r w:rsidRPr="00B04A10">
        <w:rPr>
          <w:rFonts w:ascii="Arial" w:hAnsi="Arial" w:cs="Arial"/>
          <w:b/>
          <w:sz w:val="24"/>
          <w:szCs w:val="24"/>
          <w:lang w:val="ro-RO"/>
        </w:rPr>
        <w:t xml:space="preserve"> </w:t>
      </w:r>
      <w:r w:rsidRPr="00B04A10">
        <w:rPr>
          <w:rFonts w:ascii="Arial" w:hAnsi="Arial" w:cs="Arial"/>
          <w:sz w:val="24"/>
          <w:szCs w:val="24"/>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B04A10">
        <w:rPr>
          <w:rFonts w:ascii="Arial" w:hAnsi="Arial" w:cs="Arial"/>
          <w:b/>
          <w:sz w:val="24"/>
          <w:szCs w:val="24"/>
          <w:lang w:val="ro-RO"/>
        </w:rPr>
        <w:t xml:space="preserve">beneficiar/ proprietar </w:t>
      </w:r>
      <w:r w:rsidRPr="00B04A10">
        <w:rPr>
          <w:rFonts w:ascii="Arial" w:hAnsi="Arial" w:cs="Arial"/>
          <w:sz w:val="24"/>
          <w:szCs w:val="24"/>
          <w:lang w:val="ro-RO"/>
        </w:rPr>
        <w:t>si</w:t>
      </w:r>
      <w:r w:rsidRPr="00B04A10">
        <w:rPr>
          <w:rFonts w:ascii="Arial" w:hAnsi="Arial" w:cs="Arial"/>
          <w:b/>
          <w:sz w:val="24"/>
          <w:szCs w:val="24"/>
          <w:lang w:val="ro-RO"/>
        </w:rPr>
        <w:t xml:space="preserve"> contractant </w:t>
      </w:r>
      <w:r w:rsidRPr="00B04A10">
        <w:rPr>
          <w:rFonts w:ascii="Arial" w:hAnsi="Arial" w:cs="Arial"/>
          <w:sz w:val="24"/>
          <w:szCs w:val="24"/>
          <w:lang w:val="ro-RO"/>
        </w:rPr>
        <w:t xml:space="preserve"> se stabilesc următoarele:</w:t>
      </w:r>
    </w:p>
    <w:p w:rsidR="007C26B9" w:rsidRPr="00B04A10" w:rsidRDefault="007C26B9" w:rsidP="007C26B9">
      <w:pPr>
        <w:pStyle w:val="BodyText"/>
        <w:ind w:firstLine="720"/>
        <w:rPr>
          <w:rFonts w:ascii="Arial" w:hAnsi="Arial" w:cs="Arial"/>
          <w:sz w:val="24"/>
          <w:szCs w:val="24"/>
          <w:lang w:val="ro-RO"/>
        </w:rPr>
      </w:pPr>
    </w:p>
    <w:p w:rsidR="007C26B9" w:rsidRPr="00B04A10" w:rsidRDefault="007C26B9" w:rsidP="007C26B9">
      <w:pPr>
        <w:pStyle w:val="BodyText"/>
        <w:ind w:firstLine="720"/>
        <w:rPr>
          <w:rFonts w:ascii="Arial" w:hAnsi="Arial" w:cs="Arial"/>
          <w:b/>
          <w:bCs/>
          <w:sz w:val="24"/>
          <w:szCs w:val="24"/>
          <w:lang w:val="ro-RO"/>
        </w:rPr>
      </w:pPr>
      <w:r w:rsidRPr="00B04A10">
        <w:rPr>
          <w:rFonts w:ascii="Arial" w:hAnsi="Arial" w:cs="Arial"/>
          <w:b/>
          <w:bCs/>
          <w:sz w:val="24"/>
          <w:szCs w:val="24"/>
          <w:lang w:val="ro-RO"/>
        </w:rPr>
        <w:t>I. RĂSPUNDERILE CONTRACTANTULUI</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 xml:space="preserve">1. Contractantul are obligatia sa detina un </w:t>
      </w:r>
      <w:r w:rsidRPr="00B04A10">
        <w:rPr>
          <w:rFonts w:ascii="Arial" w:hAnsi="Arial" w:cs="Arial"/>
          <w:b/>
          <w:sz w:val="24"/>
          <w:szCs w:val="24"/>
          <w:lang w:val="ro-RO"/>
        </w:rPr>
        <w:t>plan propriu de securitate si sanatate in munca/ plan de prevenire si protectie</w:t>
      </w:r>
      <w:r w:rsidRPr="00B04A10">
        <w:rPr>
          <w:rFonts w:ascii="Arial" w:hAnsi="Arial" w:cs="Arial"/>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B04A10">
        <w:rPr>
          <w:rFonts w:ascii="Arial" w:hAnsi="Arial" w:cs="Arial"/>
          <w:b/>
          <w:sz w:val="24"/>
          <w:szCs w:val="24"/>
          <w:lang w:val="ro-RO"/>
        </w:rPr>
        <w:t xml:space="preserve"> documentele ce atesta competenta si </w:t>
      </w:r>
      <w:r w:rsidRPr="00B04A10">
        <w:rPr>
          <w:rFonts w:ascii="Arial" w:hAnsi="Arial" w:cs="Arial"/>
          <w:b/>
          <w:sz w:val="24"/>
          <w:szCs w:val="24"/>
          <w:lang w:val="ro-RO"/>
        </w:rPr>
        <w:lastRenderedPageBreak/>
        <w:t>desemnarea coordonatorului in santier</w:t>
      </w:r>
      <w:r w:rsidRPr="00B04A10">
        <w:rPr>
          <w:rFonts w:ascii="Arial" w:hAnsi="Arial" w:cs="Arial"/>
          <w:sz w:val="24"/>
          <w:szCs w:val="24"/>
          <w:lang w:val="ro-RO"/>
        </w:rPr>
        <w:t xml:space="preserve">, precum si </w:t>
      </w:r>
      <w:r w:rsidRPr="00B04A10">
        <w:rPr>
          <w:rFonts w:ascii="Arial" w:hAnsi="Arial" w:cs="Arial"/>
          <w:b/>
          <w:sz w:val="24"/>
          <w:szCs w:val="24"/>
          <w:lang w:val="ro-RO"/>
        </w:rPr>
        <w:t>propunerea de document de colaborare practica</w:t>
      </w:r>
      <w:r w:rsidRPr="00B04A10">
        <w:rPr>
          <w:rFonts w:ascii="Arial" w:hAnsi="Arial" w:cs="Arial"/>
          <w:sz w:val="24"/>
          <w:szCs w:val="24"/>
          <w:lang w:val="ro-RO"/>
        </w:rPr>
        <w:t xml:space="preserve"> cu acesta.</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 xml:space="preserve">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refuz de a semna convenţia, subcontractul este lovit de nulitate; contractantul trebuie sa prezinte o copie dupǎ </w:t>
      </w:r>
      <w:r w:rsidRPr="00B04A10">
        <w:rPr>
          <w:rFonts w:ascii="Arial" w:hAnsi="Arial" w:cs="Arial"/>
          <w:b/>
          <w:sz w:val="24"/>
          <w:szCs w:val="24"/>
          <w:lang w:val="ro-RO"/>
        </w:rPr>
        <w:t>autorizaţia de funcţionare din punct de vedere al securităţii şi sănătăţii în muncă</w:t>
      </w:r>
      <w:r w:rsidRPr="00B04A10">
        <w:rPr>
          <w:rFonts w:ascii="Arial" w:hAnsi="Arial" w:cs="Arial"/>
          <w:sz w:val="24"/>
          <w:szCs w:val="24"/>
          <w:lang w:val="ro-RO"/>
        </w:rPr>
        <w:t xml:space="preserve"> deţinutǎ de firmele subcontractante, care se anexeazǎ la prezenta convenţie.</w:t>
      </w:r>
    </w:p>
    <w:p w:rsidR="007C26B9" w:rsidRPr="00B04A10" w:rsidRDefault="007C26B9" w:rsidP="007C26B9">
      <w:pPr>
        <w:ind w:firstLine="720"/>
        <w:jc w:val="both"/>
        <w:rPr>
          <w:rFonts w:ascii="Arial" w:hAnsi="Arial" w:cs="Arial"/>
          <w:sz w:val="24"/>
          <w:szCs w:val="24"/>
          <w:lang w:val="ro-RO"/>
        </w:rPr>
      </w:pPr>
      <w:r w:rsidRPr="00B04A10">
        <w:rPr>
          <w:rFonts w:ascii="Arial" w:hAnsi="Arial" w:cs="Arial"/>
          <w:sz w:val="24"/>
          <w:szCs w:val="24"/>
          <w:lang w:val="ro-RO"/>
        </w:rPr>
        <w:t xml:space="preserve">4. Accesul personalului contractantului în incinta ELCEN se face pe bază de liste aprobate de către contractant si reprezentantul ELCEN/ CTE/ UR </w:t>
      </w:r>
      <w:r w:rsidRPr="00B04A10">
        <w:rPr>
          <w:rFonts w:ascii="Arial" w:hAnsi="Arial" w:cs="Arial"/>
          <w:i/>
          <w:sz w:val="24"/>
          <w:szCs w:val="24"/>
          <w:lang w:val="ro-RO"/>
        </w:rPr>
        <w:t>(formular anexa 1)</w:t>
      </w:r>
      <w:r w:rsidRPr="00B04A10">
        <w:rPr>
          <w:rFonts w:ascii="Arial" w:hAnsi="Arial" w:cs="Arial"/>
          <w:sz w:val="24"/>
          <w:szCs w:val="24"/>
          <w:lang w:val="ro-RO"/>
        </w:rPr>
        <w:t xml:space="preserve"> şi actualizate ori de cǎte ori este necesar, respectiv: </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w:t>
      </w:r>
      <w:r w:rsidRPr="00B04A10">
        <w:rPr>
          <w:rFonts w:ascii="Arial" w:hAnsi="Arial" w:cs="Arial"/>
          <w:b/>
          <w:sz w:val="24"/>
          <w:szCs w:val="24"/>
          <w:lang w:val="ro-RO"/>
        </w:rPr>
        <w:t>lista personalului</w:t>
      </w:r>
      <w:r w:rsidRPr="00B04A10">
        <w:rPr>
          <w:rFonts w:ascii="Arial" w:hAnsi="Arial" w:cs="Arial"/>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w:t>
      </w:r>
      <w:r w:rsidRPr="00B04A10">
        <w:rPr>
          <w:rFonts w:ascii="Arial" w:hAnsi="Arial" w:cs="Arial"/>
          <w:b/>
          <w:sz w:val="24"/>
          <w:szCs w:val="24"/>
          <w:lang w:val="ro-RO"/>
        </w:rPr>
        <w:t>lista mijloacelor auto</w:t>
      </w:r>
      <w:r w:rsidRPr="00B04A10">
        <w:rPr>
          <w:rFonts w:ascii="Arial" w:hAnsi="Arial" w:cs="Arial"/>
          <w:sz w:val="24"/>
          <w:szCs w:val="24"/>
          <w:lang w:val="ro-RO"/>
        </w:rPr>
        <w:t xml:space="preserve"> (felul lor, numerele de înmatriculare şi numele conducǎtorilor autovehiculelor);  </w:t>
      </w:r>
    </w:p>
    <w:p w:rsidR="007C26B9" w:rsidRPr="00B04A10" w:rsidRDefault="007C26B9" w:rsidP="007C26B9">
      <w:pPr>
        <w:pStyle w:val="BodyText"/>
        <w:rPr>
          <w:rFonts w:ascii="Arial" w:hAnsi="Arial" w:cs="Arial"/>
          <w:sz w:val="24"/>
          <w:szCs w:val="24"/>
          <w:lang w:val="ro-RO"/>
        </w:rPr>
      </w:pPr>
      <w:r w:rsidRPr="00B04A10">
        <w:rPr>
          <w:rFonts w:ascii="Arial" w:hAnsi="Arial" w:cs="Arial"/>
          <w:sz w:val="24"/>
          <w:szCs w:val="24"/>
          <w:lang w:val="ro-RO"/>
        </w:rPr>
        <w:t xml:space="preserve"> </w:t>
      </w:r>
      <w:r w:rsidRPr="00B04A10">
        <w:rPr>
          <w:rFonts w:ascii="Arial" w:hAnsi="Arial" w:cs="Arial"/>
          <w:sz w:val="24"/>
          <w:szCs w:val="24"/>
          <w:lang w:val="ro-RO"/>
        </w:rPr>
        <w:tab/>
        <w:t>-</w:t>
      </w:r>
      <w:r w:rsidRPr="00B04A10">
        <w:rPr>
          <w:rFonts w:ascii="Arial" w:hAnsi="Arial" w:cs="Arial"/>
          <w:b/>
          <w:sz w:val="24"/>
          <w:szCs w:val="24"/>
          <w:lang w:val="ro-RO"/>
        </w:rPr>
        <w:t>lista echipamentelor/ materialelor/ substantelor</w:t>
      </w:r>
      <w:r w:rsidRPr="00B04A10">
        <w:rPr>
          <w:rFonts w:ascii="Arial" w:hAnsi="Arial" w:cs="Arial"/>
          <w:sz w:val="24"/>
          <w:szCs w:val="24"/>
          <w:lang w:val="ro-RO"/>
        </w:rPr>
        <w:t xml:space="preserve"> din dotare (denumire, nr. bucǎţi, cantitate, dupa caz).</w:t>
      </w:r>
    </w:p>
    <w:p w:rsidR="007C26B9" w:rsidRPr="00B04A10" w:rsidRDefault="007C26B9" w:rsidP="007C26B9">
      <w:pPr>
        <w:pStyle w:val="BodyText"/>
        <w:rPr>
          <w:rFonts w:ascii="Arial" w:hAnsi="Arial" w:cs="Arial"/>
          <w:i/>
          <w:sz w:val="24"/>
          <w:szCs w:val="24"/>
          <w:lang w:val="ro-RO"/>
        </w:rPr>
      </w:pPr>
      <w:r w:rsidRPr="00B04A10">
        <w:rPr>
          <w:rFonts w:ascii="Arial" w:hAnsi="Arial" w:cs="Arial"/>
          <w:sz w:val="24"/>
          <w:szCs w:val="24"/>
          <w:lang w:val="ro-RO"/>
        </w:rPr>
        <w:tab/>
      </w:r>
      <w:r w:rsidRPr="00B04A10">
        <w:rPr>
          <w:rFonts w:ascii="Arial" w:hAnsi="Arial" w:cs="Arial"/>
          <w:i/>
          <w:sz w:val="24"/>
          <w:szCs w:val="24"/>
          <w:lang w:val="ro-RO"/>
        </w:rPr>
        <w:t>Nota: In cazul in care beneficiarul este Uzina de Reparatii, listele se aproba si de catre directorul centralei in incinta careia se desfasoara activitatea contractantului.</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 xml:space="preserve">5. La introducerea în incintă a substanţelor periculoase, contractantul este obligat sǎ prezinte </w:t>
      </w:r>
      <w:r w:rsidRPr="00B04A10">
        <w:rPr>
          <w:rFonts w:ascii="Arial" w:hAnsi="Arial" w:cs="Arial"/>
          <w:b/>
          <w:sz w:val="24"/>
          <w:szCs w:val="24"/>
          <w:lang w:val="ro-RO"/>
        </w:rPr>
        <w:t>fişa cu date de securitate</w:t>
      </w:r>
      <w:r w:rsidRPr="00B04A10">
        <w:rPr>
          <w:rFonts w:ascii="Arial" w:hAnsi="Arial" w:cs="Arial"/>
          <w:sz w:val="24"/>
          <w:szCs w:val="24"/>
          <w:lang w:val="ro-RO"/>
        </w:rPr>
        <w:t xml:space="preserve"> pentru fiecare substanţǎ în parte.</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6. Personalul contractantului are obligatia de a purta în timpul desfasurarii activitatii in incinta ELCEN, ecusoane continand numele, prenumele, functia si denumirea societatii.</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7. Conducătorii auto au obligaţia de a se supune controlului la poarta de acces in incinta ELCEN, atât la intrare cât şi la ieşire.</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8. Se interzice prezentarea la lucru sub influenţa bǎuturilor alcoolice sau a substanţelor stupefiante, facilitarea introducerii, introducerea şi consumul acestora în incinta ELCEN.</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i/>
          <w:sz w:val="24"/>
          <w:szCs w:val="24"/>
          <w:lang w:val="ro-RO"/>
        </w:rPr>
        <w:t>Nota: In cazul in care beneficiarul este Uzina de Reparatii, documentul in care sunt prevazute traseele de acces pentru personalul si mijloacele auto ale contractantului se aproba si de catre directorul centralei in incinta careia se desfasoara activitatea contractantului.</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11. Personalul contractantului are obligatia de a respecta locurile pentru fumat special amenajate si marcate pe traseul de acces.</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12. Contractantul isi va amplasa/ depozita echipamente/ materiale/ deseuri in incinta ELCEN, numai in spatiile stabilite de catre reprezentantul ELCEN/ CTE/ UR.</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13. Nu</w:t>
      </w:r>
      <w:r w:rsidRPr="00B04A10">
        <w:rPr>
          <w:rFonts w:ascii="Arial" w:hAnsi="Arial" w:cs="Arial"/>
          <w:color w:val="FF0000"/>
          <w:sz w:val="24"/>
          <w:szCs w:val="24"/>
          <w:lang w:val="ro-RO"/>
        </w:rPr>
        <w:t xml:space="preserve"> </w:t>
      </w:r>
      <w:r w:rsidRPr="00B04A10">
        <w:rPr>
          <w:rFonts w:ascii="Arial" w:hAnsi="Arial" w:cs="Arial"/>
          <w:sz w:val="24"/>
          <w:szCs w:val="24"/>
          <w:lang w:val="ro-RO"/>
        </w:rPr>
        <w:t>se admite depozitarea substantelor periculoase in spatii neaerisite si in cantitati mai mari decat cele stabilite de comun acord cu reprezentantul ELCEN/ CTE/ UR.</w:t>
      </w:r>
    </w:p>
    <w:p w:rsidR="007C26B9" w:rsidRPr="00B04A10" w:rsidRDefault="007C26B9" w:rsidP="007C26B9">
      <w:pPr>
        <w:pStyle w:val="BodyText"/>
        <w:ind w:firstLine="720"/>
        <w:rPr>
          <w:rFonts w:ascii="Arial" w:hAnsi="Arial" w:cs="Arial"/>
          <w:b/>
          <w:sz w:val="24"/>
          <w:szCs w:val="24"/>
          <w:lang w:val="ro-RO"/>
        </w:rPr>
      </w:pPr>
      <w:r w:rsidRPr="00B04A10">
        <w:rPr>
          <w:rFonts w:ascii="Arial" w:hAnsi="Arial" w:cs="Arial"/>
          <w:sz w:val="24"/>
          <w:szCs w:val="24"/>
          <w:lang w:val="ro-RO"/>
        </w:rPr>
        <w:t xml:space="preserve">14. Contractantul efectueaza lucrǎri/ servicii/ utilizeaza spatii în incinta ELCEN, conform contractului încheiat, în baza </w:t>
      </w:r>
      <w:r w:rsidRPr="00B04A10">
        <w:rPr>
          <w:rFonts w:ascii="Arial" w:hAnsi="Arial" w:cs="Arial"/>
          <w:b/>
          <w:sz w:val="24"/>
          <w:szCs w:val="24"/>
          <w:lang w:val="ro-RO"/>
        </w:rPr>
        <w:t>formelor de lucru</w:t>
      </w:r>
      <w:r w:rsidRPr="00B04A10">
        <w:rPr>
          <w:rFonts w:ascii="Arial" w:hAnsi="Arial" w:cs="Arial"/>
          <w:sz w:val="24"/>
          <w:szCs w:val="24"/>
          <w:lang w:val="ro-RO"/>
        </w:rPr>
        <w:t xml:space="preserve">: autorizaţie de lucru, proces verbal de predare in revizie-reparaţie sau alte forme de lucru conform normativelor in vigoare, în funcţie de natura lucrǎrilor/ serviciilor. </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lastRenderedPageBreak/>
        <w:t xml:space="preserve">15. Lucrǎrile cu foc deschis în locurile periculoase stabilite de reprezentantul ELCEN/ CTE/ UR, se efectueaza doar cu </w:t>
      </w:r>
      <w:r w:rsidRPr="00B04A10">
        <w:rPr>
          <w:rFonts w:ascii="Arial" w:hAnsi="Arial" w:cs="Arial"/>
          <w:b/>
          <w:sz w:val="24"/>
          <w:szCs w:val="24"/>
          <w:lang w:val="ro-RO"/>
        </w:rPr>
        <w:t>permis de lucru cu foc</w:t>
      </w:r>
      <w:r w:rsidRPr="00B04A10">
        <w:rPr>
          <w:rFonts w:ascii="Arial" w:hAnsi="Arial" w:cs="Arial"/>
          <w:sz w:val="24"/>
          <w:szCs w:val="24"/>
          <w:lang w:val="ro-RO"/>
        </w:rPr>
        <w:t xml:space="preserve"> întocmit de acesta, contractantul fiind obligat sǎ respecte prevederile documentului respectiv.</w:t>
      </w:r>
    </w:p>
    <w:p w:rsidR="007C26B9" w:rsidRPr="00B04A10" w:rsidRDefault="007C26B9" w:rsidP="007C26B9">
      <w:pPr>
        <w:pStyle w:val="BodyText"/>
        <w:ind w:firstLine="720"/>
        <w:rPr>
          <w:rFonts w:ascii="Arial" w:hAnsi="Arial" w:cs="Arial"/>
          <w:b/>
          <w:sz w:val="24"/>
          <w:szCs w:val="24"/>
          <w:lang w:val="ro-RO"/>
        </w:rPr>
      </w:pPr>
      <w:r w:rsidRPr="00B04A10">
        <w:rPr>
          <w:rFonts w:ascii="Arial" w:hAnsi="Arial" w:cs="Arial"/>
          <w:sz w:val="24"/>
          <w:szCs w:val="24"/>
          <w:lang w:val="ro-RO"/>
        </w:rPr>
        <w:t>16. Se interzice în orice situaţie executarea oricǎror manevre sau lucrari din proprie iniţiativǎ, necuprinse în formalitǎţile de lucru, precum şi recurgerea la improvizaţii de orice naturǎ în instalaţiile ELCEN.</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17. Contractantul are obligatia de a informa anticipat reprezentantul ELCEN/ CTE/ UR în cazul în care urmează să se producă modificări asupra lucrǎrilor executate/ serviciilor prestate convenite în cadrul contractului.</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19. În cazul în care este necesarǎ efectuarea unor lucrǎri cu surse radioactive, contractantul este obligat sǎ respecte legislaţia specificǎ în domeniul activitǎţii nucleare.</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20. Pentru activitǎţile în care se poate degaja pulbere provenita de la azbest şi/sau din materiale cu conţinut de azbest, contractantul este obligat sa respecte prevederile HG 1875/2005.</w:t>
      </w:r>
    </w:p>
    <w:p w:rsidR="007C26B9" w:rsidRPr="00B04A10" w:rsidRDefault="007C26B9" w:rsidP="007C26B9">
      <w:pPr>
        <w:pStyle w:val="BodyText"/>
        <w:ind w:firstLine="720"/>
        <w:rPr>
          <w:rFonts w:ascii="Arial" w:hAnsi="Arial" w:cs="Arial"/>
          <w:b/>
          <w:sz w:val="24"/>
          <w:szCs w:val="24"/>
          <w:lang w:val="ro-RO"/>
        </w:rPr>
      </w:pPr>
      <w:r w:rsidRPr="00B04A10">
        <w:rPr>
          <w:rFonts w:ascii="Arial" w:hAnsi="Arial" w:cs="Arial"/>
          <w:sz w:val="24"/>
          <w:szCs w:val="24"/>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C26B9" w:rsidRPr="00B04A10" w:rsidRDefault="007C26B9" w:rsidP="007C26B9">
      <w:pPr>
        <w:pStyle w:val="BodyText"/>
        <w:ind w:firstLine="720"/>
        <w:rPr>
          <w:rFonts w:ascii="Arial" w:hAnsi="Arial" w:cs="Arial"/>
          <w:color w:val="FF0000"/>
          <w:sz w:val="24"/>
          <w:szCs w:val="24"/>
          <w:lang w:val="ro-RO"/>
        </w:rPr>
      </w:pPr>
      <w:r w:rsidRPr="00B04A10">
        <w:rPr>
          <w:rFonts w:ascii="Arial" w:hAnsi="Arial" w:cs="Arial"/>
          <w:sz w:val="24"/>
          <w:szCs w:val="24"/>
          <w:lang w:val="ro-RO"/>
        </w:rPr>
        <w:t>22. Contractantul va utiliza pe cât posibil în activitatile desfǎşurate materiale ecologice, pentru a nu se creea un pericol potenţial pentru mediu.</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 xml:space="preserve">24. Se interzice folosirea mijloacelor de interventie ale ELCEN, exceptand cazul in care acestea se predau contractantului, in baza </w:t>
      </w:r>
      <w:r w:rsidRPr="00B04A10">
        <w:rPr>
          <w:rFonts w:ascii="Arial" w:hAnsi="Arial" w:cs="Arial"/>
          <w:b/>
          <w:sz w:val="24"/>
          <w:szCs w:val="24"/>
          <w:lang w:val="ro-RO"/>
        </w:rPr>
        <w:t>procesului verbal de predare-primire</w:t>
      </w:r>
      <w:r w:rsidRPr="00B04A10">
        <w:rPr>
          <w:rFonts w:ascii="Arial" w:hAnsi="Arial" w:cs="Arial"/>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25. Contractantul asigurǎ colectarea separatǎ a deşeurilor de hârtie/ carton, plastic, sticlă şi metal şi depozitarea acestora în containere proprii, special amenajate.</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26. Contractantul asigura curatenia pe caile de acces pe care le foloseste, in jurul organizarii de santier si in zona proprie de lucru si evacuarea deseurilor rezultate din activitatea proprie.</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27. Barǎcile contractantului vor fi amplasate în spaţiile aprobate de cǎtre reprezentantul ELCEN/ CTE/ UR, având inscripţionatǎ vizibil sigla proprie.</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30. Contractantul rǎspunde de modul în care personalul propriu respectǎ legislaţia de securitate şi sănătate în muncă, situaţii de urgenţǎ şi protecţia mediului.</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lastRenderedPageBreak/>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B04A10">
        <w:rPr>
          <w:rFonts w:ascii="Arial" w:hAnsi="Arial" w:cs="Arial"/>
          <w:spacing w:val="-6"/>
          <w:sz w:val="24"/>
          <w:szCs w:val="24"/>
          <w:lang w:val="ro-RO"/>
        </w:rPr>
        <w:t>Norme de protectie a muncii pentru partea mecanică a centralelor electrice</w:t>
      </w:r>
      <w:r w:rsidRPr="00B04A10">
        <w:rPr>
          <w:rFonts w:ascii="Arial" w:hAnsi="Arial" w:cs="Arial"/>
          <w:sz w:val="24"/>
          <w:szCs w:val="24"/>
          <w:lang w:val="ro-RO"/>
        </w:rPr>
        <w:t>, PE 009/93-Norme</w:t>
      </w:r>
      <w:r w:rsidRPr="00B04A10">
        <w:rPr>
          <w:rFonts w:ascii="Arial" w:hAnsi="Arial" w:cs="Arial"/>
          <w:snapToGrid w:val="0"/>
          <w:sz w:val="24"/>
          <w:szCs w:val="24"/>
          <w:lang w:val="ro-RO"/>
        </w:rPr>
        <w:t xml:space="preserve"> de prevenire, stingere şi dotare împotriva incendiilor pentru</w:t>
      </w:r>
      <w:r w:rsidRPr="00B04A10">
        <w:rPr>
          <w:rFonts w:ascii="Arial" w:hAnsi="Arial" w:cs="Arial"/>
          <w:sz w:val="24"/>
          <w:szCs w:val="24"/>
          <w:lang w:val="ro-RO"/>
        </w:rPr>
        <w:t xml:space="preserve"> producerea, transportul şi distribuţia energiei electrice şi termice, autorizatia de lucru/procesul verbal de predare in revizie reparatie/ alte forme de lucru si alte proceduri/ regulamente/ instructiuni aplicabile, în funcţie de natura lucrǎrilor/ serviciilor.</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32. Contractantul rǎspunde de modul în care lucrătorii proprii asigurǎ păstrarea integrităţii mijloacelor de intervenţie pentru stingerea incendiilor ale ELCEN, existente în zona de lucru.</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C26B9" w:rsidRPr="00B04A10" w:rsidRDefault="007C26B9" w:rsidP="007C26B9">
      <w:pPr>
        <w:pStyle w:val="BodyText"/>
        <w:ind w:firstLine="720"/>
        <w:rPr>
          <w:rFonts w:ascii="Arial" w:hAnsi="Arial" w:cs="Arial"/>
          <w:b/>
          <w:bCs/>
          <w:sz w:val="24"/>
          <w:szCs w:val="24"/>
          <w:lang w:val="ro-RO"/>
        </w:rPr>
      </w:pPr>
      <w:r w:rsidRPr="00B04A10">
        <w:rPr>
          <w:rFonts w:ascii="Arial" w:hAnsi="Arial" w:cs="Arial"/>
          <w:sz w:val="24"/>
          <w:szCs w:val="24"/>
          <w:lang w:val="ro-RO"/>
        </w:rPr>
        <w:t>34. Contractantul va controla periodic modul in care personalul propriu isi respecta obligatiile de SSM-SU-PM, luând mǎsuri operative de eliminare a neregulilor.</w:t>
      </w:r>
    </w:p>
    <w:p w:rsidR="007C26B9" w:rsidRPr="00B04A10" w:rsidRDefault="007C26B9" w:rsidP="007C26B9">
      <w:pPr>
        <w:pStyle w:val="BodyText"/>
        <w:ind w:firstLine="720"/>
        <w:rPr>
          <w:rFonts w:ascii="Arial" w:hAnsi="Arial" w:cs="Arial"/>
          <w:b/>
          <w:sz w:val="24"/>
          <w:szCs w:val="24"/>
          <w:lang w:val="ro-RO"/>
        </w:rPr>
      </w:pPr>
      <w:r w:rsidRPr="00B04A10">
        <w:rPr>
          <w:rFonts w:ascii="Arial" w:hAnsi="Arial" w:cs="Arial"/>
          <w:sz w:val="24"/>
          <w:szCs w:val="24"/>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Nota: orice incident/ situatie mentionate mai sus se vor anunta la dispecer sef tura, tel.  ....................</w:t>
      </w:r>
    </w:p>
    <w:p w:rsidR="007C26B9" w:rsidRPr="00B04A10" w:rsidRDefault="007C26B9" w:rsidP="007C26B9">
      <w:pPr>
        <w:pStyle w:val="BodyText"/>
        <w:ind w:firstLine="720"/>
        <w:rPr>
          <w:rFonts w:ascii="Arial" w:hAnsi="Arial" w:cs="Arial"/>
          <w:b/>
          <w:sz w:val="24"/>
          <w:szCs w:val="24"/>
          <w:lang w:val="ro-RO"/>
        </w:rPr>
      </w:pPr>
    </w:p>
    <w:p w:rsidR="007C26B9" w:rsidRPr="00B04A10" w:rsidRDefault="007C26B9" w:rsidP="007C26B9">
      <w:pPr>
        <w:pStyle w:val="BodyText"/>
        <w:ind w:left="360"/>
        <w:rPr>
          <w:rFonts w:ascii="Arial" w:hAnsi="Arial" w:cs="Arial"/>
          <w:b/>
          <w:bCs/>
          <w:sz w:val="24"/>
          <w:szCs w:val="24"/>
          <w:lang w:val="ro-RO"/>
        </w:rPr>
      </w:pPr>
      <w:r w:rsidRPr="00B04A10">
        <w:rPr>
          <w:rFonts w:ascii="Arial" w:hAnsi="Arial" w:cs="Arial"/>
          <w:b/>
          <w:bCs/>
          <w:sz w:val="24"/>
          <w:szCs w:val="24"/>
          <w:lang w:val="ro-RO"/>
        </w:rPr>
        <w:t xml:space="preserve">    II.  RĂSPUNDERILE BENEFICIARULUI/ PROPRIETARULUI</w:t>
      </w:r>
    </w:p>
    <w:p w:rsidR="007C26B9" w:rsidRPr="00B04A10" w:rsidRDefault="007C26B9" w:rsidP="007C26B9">
      <w:pPr>
        <w:tabs>
          <w:tab w:val="left" w:pos="360"/>
          <w:tab w:val="left" w:pos="600"/>
        </w:tabs>
        <w:autoSpaceDE w:val="0"/>
        <w:autoSpaceDN w:val="0"/>
        <w:adjustRightInd w:val="0"/>
        <w:ind w:firstLine="720"/>
        <w:jc w:val="both"/>
        <w:rPr>
          <w:rFonts w:ascii="Arial" w:hAnsi="Arial" w:cs="Arial"/>
          <w:sz w:val="24"/>
          <w:szCs w:val="24"/>
          <w:lang w:val="ro-RO"/>
        </w:rPr>
      </w:pPr>
      <w:r w:rsidRPr="00B04A10">
        <w:rPr>
          <w:rFonts w:ascii="Arial" w:hAnsi="Arial" w:cs="Arial"/>
          <w:sz w:val="24"/>
          <w:szCs w:val="24"/>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 a celor privind modul de actionare a personalului in situatii de urgenta, a celor privind gestiunea deseurilor si a celorlalte obligatii ale personalului contractantului prevazute de prezenta conventie si de documentatia specifica aplicabila in cadrul ELCEN. </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 xml:space="preserve">2. La finalul instructajului se va întocmi o </w:t>
      </w:r>
      <w:r w:rsidRPr="00B04A10">
        <w:rPr>
          <w:rFonts w:ascii="Arial" w:hAnsi="Arial" w:cs="Arial"/>
          <w:b/>
          <w:sz w:val="24"/>
          <w:szCs w:val="24"/>
          <w:lang w:val="ro-RO"/>
        </w:rPr>
        <w:t xml:space="preserve">fişǎ de instruire colectiva privind SSM-SU-PM </w:t>
      </w:r>
      <w:r w:rsidRPr="00B04A10">
        <w:rPr>
          <w:rFonts w:ascii="Arial" w:hAnsi="Arial" w:cs="Arial"/>
          <w:i/>
          <w:sz w:val="24"/>
          <w:szCs w:val="24"/>
          <w:lang w:val="ro-RO"/>
        </w:rPr>
        <w:t>(formular anexa 2)</w:t>
      </w:r>
      <w:r w:rsidRPr="00B04A10">
        <w:rPr>
          <w:rFonts w:ascii="Arial" w:hAnsi="Arial" w:cs="Arial"/>
          <w:sz w:val="24"/>
          <w:szCs w:val="24"/>
          <w:lang w:val="ro-RO"/>
        </w:rPr>
        <w:t xml:space="preserve">, care se va anexa la prezenta convenţie. </w:t>
      </w:r>
    </w:p>
    <w:p w:rsidR="007C26B9" w:rsidRPr="00B04A10" w:rsidRDefault="007C26B9" w:rsidP="007C26B9">
      <w:pPr>
        <w:pStyle w:val="BodyText"/>
        <w:ind w:firstLine="720"/>
        <w:rPr>
          <w:rFonts w:ascii="Arial" w:hAnsi="Arial" w:cs="Arial"/>
          <w:sz w:val="24"/>
          <w:szCs w:val="24"/>
          <w:lang w:val="ro-RO"/>
        </w:rPr>
      </w:pPr>
      <w:r w:rsidRPr="00B04A10">
        <w:rPr>
          <w:rFonts w:ascii="Arial" w:hAnsi="Arial" w:cs="Arial"/>
          <w:sz w:val="24"/>
          <w:szCs w:val="24"/>
          <w:lang w:val="ro-RO"/>
        </w:rPr>
        <w:t xml:space="preserve">3. Reprezentantul ELCEN/ CTE/ UR va anexa la prezenta convenţie, dupa caz: </w:t>
      </w:r>
      <w:r w:rsidRPr="00B04A10">
        <w:rPr>
          <w:rFonts w:ascii="Arial" w:hAnsi="Arial" w:cs="Arial"/>
          <w:b/>
          <w:sz w:val="24"/>
          <w:szCs w:val="24"/>
          <w:lang w:val="ro-RO"/>
        </w:rPr>
        <w:t>schiţa amplasǎrii organizǎrii de şantier, a traseelor pe care trebuie sǎ se deplaseze personalul contractantului</w:t>
      </w:r>
      <w:r w:rsidRPr="00B04A10">
        <w:rPr>
          <w:rFonts w:ascii="Arial" w:hAnsi="Arial" w:cs="Arial"/>
          <w:sz w:val="24"/>
          <w:szCs w:val="24"/>
          <w:lang w:val="ro-RO"/>
        </w:rPr>
        <w:t xml:space="preserve">, documentele de lucru: </w:t>
      </w:r>
      <w:r w:rsidRPr="00B04A10">
        <w:rPr>
          <w:rFonts w:ascii="Arial" w:hAnsi="Arial" w:cs="Arial"/>
          <w:b/>
          <w:sz w:val="24"/>
          <w:szCs w:val="24"/>
          <w:lang w:val="ro-RO"/>
        </w:rPr>
        <w:t xml:space="preserve">autorizaţia de lucru/ procesul verbal de predare în reparaţie a mijlocului de productie, permisul de lucru cu foc, procesul verbal de predare a frontului de lucru, procesul verbal de predare-primire a </w:t>
      </w:r>
      <w:r w:rsidRPr="00B04A10">
        <w:rPr>
          <w:rFonts w:ascii="Arial" w:hAnsi="Arial" w:cs="Arial"/>
          <w:b/>
          <w:sz w:val="24"/>
          <w:szCs w:val="24"/>
          <w:lang w:val="ro-RO"/>
        </w:rPr>
        <w:lastRenderedPageBreak/>
        <w:t>mijloacelor de interventie</w:t>
      </w:r>
      <w:r w:rsidRPr="00B04A10">
        <w:rPr>
          <w:rFonts w:ascii="Arial" w:hAnsi="Arial" w:cs="Arial"/>
          <w:sz w:val="24"/>
          <w:szCs w:val="24"/>
          <w:lang w:val="ro-RO"/>
        </w:rPr>
        <w:t xml:space="preserve"> şi va stabili in scris </w:t>
      </w:r>
      <w:r w:rsidRPr="00B04A10">
        <w:rPr>
          <w:rFonts w:ascii="Arial" w:hAnsi="Arial" w:cs="Arial"/>
          <w:b/>
          <w:sz w:val="24"/>
          <w:szCs w:val="24"/>
          <w:lang w:val="ro-RO"/>
        </w:rPr>
        <w:t>locurile de depozitare/ amplasare a echipamentelor/ baracilor, materialelor/ substantelor si deşeurilor contractantului</w:t>
      </w:r>
      <w:r w:rsidRPr="00B04A10">
        <w:rPr>
          <w:rFonts w:ascii="Arial" w:hAnsi="Arial" w:cs="Arial"/>
          <w:sz w:val="24"/>
          <w:szCs w:val="24"/>
          <w:lang w:val="ro-RO"/>
        </w:rPr>
        <w:t>.</w:t>
      </w:r>
    </w:p>
    <w:p w:rsidR="007C26B9" w:rsidRPr="00B04A10" w:rsidRDefault="007C26B9" w:rsidP="007C26B9">
      <w:pPr>
        <w:pStyle w:val="BodyText"/>
        <w:rPr>
          <w:rFonts w:ascii="Arial" w:hAnsi="Arial" w:cs="Arial"/>
          <w:sz w:val="24"/>
          <w:szCs w:val="24"/>
          <w:lang w:val="ro-RO"/>
        </w:rPr>
      </w:pPr>
    </w:p>
    <w:p w:rsidR="007C26B9" w:rsidRPr="00B04A10" w:rsidRDefault="007C26B9" w:rsidP="007C26B9">
      <w:pPr>
        <w:pStyle w:val="BodyText"/>
        <w:ind w:firstLine="720"/>
        <w:rPr>
          <w:rFonts w:ascii="Arial" w:hAnsi="Arial" w:cs="Arial"/>
          <w:b/>
          <w:bCs/>
          <w:sz w:val="24"/>
          <w:szCs w:val="24"/>
          <w:lang w:val="ro-RO"/>
        </w:rPr>
      </w:pPr>
      <w:r w:rsidRPr="00B04A10">
        <w:rPr>
          <w:rFonts w:ascii="Arial" w:hAnsi="Arial" w:cs="Arial"/>
          <w:b/>
          <w:bCs/>
          <w:sz w:val="24"/>
          <w:szCs w:val="24"/>
          <w:lang w:val="ro-RO"/>
        </w:rPr>
        <w:t>III. REGLEMENTĂRI FINALE</w:t>
      </w:r>
    </w:p>
    <w:p w:rsidR="007C26B9" w:rsidRPr="00B04A10" w:rsidRDefault="007C26B9" w:rsidP="007C26B9">
      <w:pPr>
        <w:pStyle w:val="BodyText"/>
        <w:numPr>
          <w:ilvl w:val="0"/>
          <w:numId w:val="18"/>
        </w:numPr>
        <w:tabs>
          <w:tab w:val="clear" w:pos="720"/>
          <w:tab w:val="num" w:pos="0"/>
          <w:tab w:val="left" w:pos="960"/>
          <w:tab w:val="num" w:pos="1080"/>
        </w:tabs>
        <w:ind w:left="0" w:firstLine="720"/>
        <w:rPr>
          <w:rFonts w:ascii="Arial" w:hAnsi="Arial" w:cs="Arial"/>
          <w:b/>
          <w:sz w:val="24"/>
          <w:szCs w:val="24"/>
          <w:lang w:val="ro-RO"/>
        </w:rPr>
      </w:pPr>
      <w:r w:rsidRPr="00B04A10">
        <w:rPr>
          <w:rFonts w:ascii="Arial" w:hAnsi="Arial" w:cs="Arial"/>
          <w:sz w:val="24"/>
          <w:szCs w:val="24"/>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C26B9" w:rsidRPr="00B04A10" w:rsidRDefault="007C26B9" w:rsidP="007C26B9">
      <w:pPr>
        <w:pStyle w:val="BodyText"/>
        <w:numPr>
          <w:ilvl w:val="0"/>
          <w:numId w:val="18"/>
        </w:numPr>
        <w:tabs>
          <w:tab w:val="clear" w:pos="720"/>
          <w:tab w:val="num" w:pos="0"/>
          <w:tab w:val="left" w:pos="960"/>
          <w:tab w:val="num" w:pos="1080"/>
        </w:tabs>
        <w:ind w:left="0" w:firstLine="720"/>
        <w:rPr>
          <w:rFonts w:ascii="Arial" w:hAnsi="Arial" w:cs="Arial"/>
          <w:b/>
          <w:sz w:val="24"/>
          <w:szCs w:val="24"/>
          <w:lang w:val="ro-RO"/>
        </w:rPr>
      </w:pPr>
      <w:r w:rsidRPr="00B04A10">
        <w:rPr>
          <w:rFonts w:ascii="Arial" w:hAnsi="Arial" w:cs="Arial"/>
          <w:sz w:val="24"/>
          <w:szCs w:val="24"/>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C26B9" w:rsidRPr="00B04A10" w:rsidRDefault="007C26B9" w:rsidP="007C26B9">
      <w:pPr>
        <w:pStyle w:val="BodyText"/>
        <w:numPr>
          <w:ilvl w:val="0"/>
          <w:numId w:val="18"/>
        </w:numPr>
        <w:tabs>
          <w:tab w:val="clear" w:pos="720"/>
          <w:tab w:val="left" w:pos="960"/>
          <w:tab w:val="num" w:pos="1080"/>
        </w:tabs>
        <w:ind w:left="0" w:firstLine="720"/>
        <w:rPr>
          <w:rFonts w:ascii="Arial" w:hAnsi="Arial" w:cs="Arial"/>
          <w:b/>
          <w:sz w:val="24"/>
          <w:szCs w:val="24"/>
          <w:lang w:val="ro-RO"/>
        </w:rPr>
      </w:pPr>
      <w:r w:rsidRPr="00B04A10">
        <w:rPr>
          <w:rFonts w:ascii="Arial" w:hAnsi="Arial" w:cs="Arial"/>
          <w:sz w:val="24"/>
          <w:szCs w:val="24"/>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C26B9" w:rsidRPr="00B04A10" w:rsidRDefault="007C26B9" w:rsidP="007C26B9">
      <w:pPr>
        <w:pStyle w:val="BodyText"/>
        <w:numPr>
          <w:ilvl w:val="0"/>
          <w:numId w:val="18"/>
        </w:numPr>
        <w:tabs>
          <w:tab w:val="clear" w:pos="720"/>
          <w:tab w:val="left" w:pos="960"/>
          <w:tab w:val="num" w:pos="1080"/>
        </w:tabs>
        <w:ind w:left="0" w:firstLine="720"/>
        <w:rPr>
          <w:rFonts w:ascii="Arial" w:hAnsi="Arial" w:cs="Arial"/>
          <w:color w:val="FF0000"/>
          <w:sz w:val="24"/>
          <w:szCs w:val="24"/>
          <w:lang w:val="ro-RO"/>
        </w:rPr>
      </w:pPr>
      <w:r w:rsidRPr="00B04A10">
        <w:rPr>
          <w:rFonts w:ascii="Arial" w:hAnsi="Arial" w:cs="Arial"/>
          <w:sz w:val="24"/>
          <w:szCs w:val="24"/>
          <w:lang w:val="ro-RO"/>
        </w:rPr>
        <w:t xml:space="preserve">Pǎrtile sunt obligate sǎ rǎspundǎ reciproc la solicitari referitoare la rezolvarea problemelor potenţiale sau la cele care au intervenit pe parcursul derulǎrii activitǎţilor.  </w:t>
      </w:r>
    </w:p>
    <w:p w:rsidR="007C26B9" w:rsidRPr="00B04A10" w:rsidRDefault="007C26B9" w:rsidP="007C26B9">
      <w:pPr>
        <w:pStyle w:val="BodyText"/>
        <w:numPr>
          <w:ilvl w:val="0"/>
          <w:numId w:val="18"/>
        </w:numPr>
        <w:tabs>
          <w:tab w:val="clear" w:pos="720"/>
          <w:tab w:val="num" w:pos="0"/>
          <w:tab w:val="left" w:pos="960"/>
        </w:tabs>
        <w:ind w:left="0" w:firstLine="720"/>
        <w:rPr>
          <w:rFonts w:ascii="Arial" w:hAnsi="Arial" w:cs="Arial"/>
          <w:sz w:val="24"/>
          <w:szCs w:val="24"/>
          <w:lang w:val="ro-RO"/>
        </w:rPr>
      </w:pPr>
      <w:r w:rsidRPr="00B04A10">
        <w:rPr>
          <w:rFonts w:ascii="Arial" w:hAnsi="Arial" w:cs="Arial"/>
          <w:sz w:val="24"/>
          <w:szCs w:val="24"/>
          <w:lang w:val="ro-RO"/>
        </w:rPr>
        <w:t>Beneficiarul/ proprietarul şi contractantul au obligaţia sǎ anunţe conducerea partenerului de contract ori de câte ori se constatǎ abateri de orice fel referitoare la prezenta convenţie, din partea personalului din subordine.</w:t>
      </w:r>
    </w:p>
    <w:p w:rsidR="007C26B9" w:rsidRPr="00B04A10" w:rsidRDefault="007C26B9" w:rsidP="007C26B9">
      <w:pPr>
        <w:pStyle w:val="BodyText"/>
        <w:tabs>
          <w:tab w:val="left" w:pos="720"/>
        </w:tabs>
        <w:rPr>
          <w:rFonts w:ascii="Arial" w:hAnsi="Arial" w:cs="Arial"/>
          <w:sz w:val="24"/>
          <w:szCs w:val="24"/>
          <w:lang w:val="ro-RO"/>
        </w:rPr>
      </w:pPr>
      <w:r w:rsidRPr="00B04A10">
        <w:rPr>
          <w:rFonts w:ascii="Arial" w:hAnsi="Arial" w:cs="Arial"/>
          <w:sz w:val="24"/>
          <w:szCs w:val="24"/>
          <w:lang w:val="ro-RO"/>
        </w:rPr>
        <w:tab/>
        <w:t>6. Comunicarea, înregistrarea şi cercetarea evenimentelor produse se face de cǎtre angajatorul rǎspunzator de conducerea şi/sau de organizarea activitǎţii care a avut ca urmare producerea evenimentului.</w:t>
      </w:r>
    </w:p>
    <w:p w:rsidR="007C26B9" w:rsidRPr="00B04A10" w:rsidRDefault="007C26B9" w:rsidP="007C26B9">
      <w:pPr>
        <w:pStyle w:val="BodyText"/>
        <w:tabs>
          <w:tab w:val="left" w:pos="720"/>
        </w:tabs>
        <w:rPr>
          <w:rFonts w:ascii="Arial" w:hAnsi="Arial" w:cs="Arial"/>
          <w:sz w:val="24"/>
          <w:szCs w:val="24"/>
          <w:lang w:val="ro-RO"/>
        </w:rPr>
      </w:pPr>
      <w:r w:rsidRPr="00B04A10">
        <w:rPr>
          <w:rFonts w:ascii="Arial" w:hAnsi="Arial" w:cs="Arial"/>
          <w:sz w:val="24"/>
          <w:szCs w:val="24"/>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C26B9" w:rsidRPr="00B04A10" w:rsidRDefault="007C26B9" w:rsidP="007C26B9">
      <w:pPr>
        <w:pStyle w:val="BodyText"/>
        <w:tabs>
          <w:tab w:val="left" w:pos="720"/>
        </w:tabs>
        <w:rPr>
          <w:rFonts w:ascii="Arial" w:hAnsi="Arial" w:cs="Arial"/>
          <w:sz w:val="24"/>
          <w:szCs w:val="24"/>
          <w:lang w:val="ro-RO"/>
        </w:rPr>
      </w:pPr>
      <w:r w:rsidRPr="00B04A10">
        <w:rPr>
          <w:rFonts w:ascii="Arial" w:hAnsi="Arial" w:cs="Arial"/>
          <w:sz w:val="24"/>
          <w:szCs w:val="24"/>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C26B9" w:rsidRPr="00B04A10" w:rsidRDefault="007C26B9" w:rsidP="007C26B9">
      <w:pPr>
        <w:pStyle w:val="BodyText"/>
        <w:tabs>
          <w:tab w:val="left" w:pos="720"/>
        </w:tabs>
        <w:rPr>
          <w:rFonts w:ascii="Arial" w:hAnsi="Arial" w:cs="Arial"/>
          <w:sz w:val="24"/>
          <w:szCs w:val="24"/>
          <w:lang w:val="ro-RO"/>
        </w:rPr>
      </w:pPr>
      <w:r w:rsidRPr="00B04A10">
        <w:rPr>
          <w:rFonts w:ascii="Arial" w:hAnsi="Arial" w:cs="Arial"/>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C26B9" w:rsidRPr="00B04A10" w:rsidRDefault="007C26B9" w:rsidP="007C26B9">
      <w:pPr>
        <w:pStyle w:val="BodyText"/>
        <w:tabs>
          <w:tab w:val="left" w:pos="720"/>
        </w:tabs>
        <w:rPr>
          <w:rFonts w:ascii="Arial" w:hAnsi="Arial" w:cs="Arial"/>
          <w:sz w:val="24"/>
          <w:szCs w:val="24"/>
          <w:lang w:val="ro-RO"/>
        </w:rPr>
      </w:pPr>
      <w:r w:rsidRPr="00B04A10">
        <w:rPr>
          <w:rFonts w:ascii="Arial" w:hAnsi="Arial" w:cs="Arial"/>
          <w:sz w:val="24"/>
          <w:szCs w:val="24"/>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7C26B9" w:rsidRPr="00B04A10" w:rsidRDefault="007C26B9" w:rsidP="007C26B9">
      <w:pPr>
        <w:tabs>
          <w:tab w:val="left" w:pos="960"/>
        </w:tabs>
        <w:ind w:firstLine="720"/>
        <w:jc w:val="both"/>
        <w:rPr>
          <w:rFonts w:ascii="Arial" w:hAnsi="Arial" w:cs="Arial"/>
          <w:color w:val="FF0000"/>
          <w:sz w:val="24"/>
          <w:szCs w:val="24"/>
          <w:lang w:val="ro-RO"/>
        </w:rPr>
      </w:pPr>
      <w:r w:rsidRPr="00B04A10">
        <w:rPr>
          <w:rFonts w:ascii="Arial" w:hAnsi="Arial" w:cs="Arial"/>
          <w:sz w:val="24"/>
          <w:szCs w:val="24"/>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7C26B9" w:rsidRPr="00B04A10" w:rsidRDefault="007C26B9" w:rsidP="007C26B9">
      <w:pPr>
        <w:pStyle w:val="BodyText"/>
        <w:tabs>
          <w:tab w:val="left" w:pos="720"/>
        </w:tabs>
        <w:rPr>
          <w:rFonts w:ascii="Arial" w:hAnsi="Arial" w:cs="Arial"/>
          <w:sz w:val="24"/>
          <w:szCs w:val="24"/>
          <w:lang w:val="ro-RO"/>
        </w:rPr>
      </w:pPr>
      <w:r w:rsidRPr="00B04A10">
        <w:rPr>
          <w:rFonts w:ascii="Arial" w:hAnsi="Arial" w:cs="Arial"/>
          <w:sz w:val="24"/>
          <w:szCs w:val="24"/>
          <w:lang w:val="ro-RO"/>
        </w:rPr>
        <w:tab/>
        <w:t>12. În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suportând consecinţele acestuia.</w:t>
      </w:r>
    </w:p>
    <w:p w:rsidR="007C26B9" w:rsidRPr="00B04A10" w:rsidRDefault="007C26B9" w:rsidP="007C26B9">
      <w:pPr>
        <w:pStyle w:val="BodyText"/>
        <w:tabs>
          <w:tab w:val="left" w:pos="720"/>
        </w:tabs>
        <w:rPr>
          <w:rFonts w:ascii="Arial" w:hAnsi="Arial" w:cs="Arial"/>
          <w:sz w:val="24"/>
          <w:szCs w:val="24"/>
          <w:lang w:val="ro-RO"/>
        </w:rPr>
      </w:pPr>
      <w:r w:rsidRPr="00B04A10">
        <w:rPr>
          <w:rFonts w:ascii="Arial" w:hAnsi="Arial" w:cs="Arial"/>
          <w:sz w:val="24"/>
          <w:szCs w:val="24"/>
          <w:lang w:val="ro-RO"/>
        </w:rPr>
        <w:lastRenderedPageBreak/>
        <w:tab/>
        <w:t>13. Prezenta convenţie nu se substituie prevederilor legislaţiei de SSM, SU şi PM în vigoare.</w:t>
      </w:r>
    </w:p>
    <w:p w:rsidR="007C26B9" w:rsidRPr="00B04A10" w:rsidRDefault="007C26B9" w:rsidP="007C26B9">
      <w:pPr>
        <w:pStyle w:val="BodyText"/>
        <w:tabs>
          <w:tab w:val="left" w:pos="720"/>
        </w:tabs>
        <w:rPr>
          <w:rFonts w:ascii="Arial" w:hAnsi="Arial" w:cs="Arial"/>
          <w:sz w:val="24"/>
          <w:szCs w:val="24"/>
          <w:lang w:val="ro-RO"/>
        </w:rPr>
      </w:pPr>
      <w:r w:rsidRPr="00B04A10">
        <w:rPr>
          <w:rFonts w:ascii="Arial" w:hAnsi="Arial" w:cs="Arial"/>
          <w:sz w:val="24"/>
          <w:szCs w:val="24"/>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C26B9" w:rsidRPr="00B04A10" w:rsidRDefault="007C26B9" w:rsidP="007C26B9">
      <w:pPr>
        <w:pStyle w:val="BodyText"/>
        <w:rPr>
          <w:rFonts w:ascii="Arial" w:hAnsi="Arial" w:cs="Arial"/>
          <w:sz w:val="24"/>
          <w:szCs w:val="24"/>
          <w:lang w:val="ro-RO"/>
        </w:rPr>
      </w:pPr>
    </w:p>
    <w:p w:rsidR="007C26B9" w:rsidRPr="00B04A10" w:rsidRDefault="007C26B9" w:rsidP="007C26B9">
      <w:pPr>
        <w:pStyle w:val="BodyText"/>
        <w:rPr>
          <w:rFonts w:ascii="Arial" w:hAnsi="Arial" w:cs="Arial"/>
          <w:b/>
          <w:bCs/>
          <w:sz w:val="24"/>
          <w:szCs w:val="24"/>
          <w:lang w:val="ro-RO"/>
        </w:rPr>
      </w:pPr>
      <w:r w:rsidRPr="00B04A10">
        <w:rPr>
          <w:rFonts w:ascii="Arial" w:hAnsi="Arial" w:cs="Arial"/>
          <w:b/>
          <w:sz w:val="24"/>
          <w:szCs w:val="24"/>
          <w:lang w:val="ro-RO"/>
        </w:rPr>
        <w:t xml:space="preserve">            BENEFICIAR/ PROPRIETAR</w:t>
      </w:r>
      <w:r w:rsidRPr="00B04A10">
        <w:rPr>
          <w:rFonts w:ascii="Arial" w:hAnsi="Arial" w:cs="Arial"/>
          <w:b/>
          <w:bCs/>
          <w:sz w:val="24"/>
          <w:szCs w:val="24"/>
          <w:lang w:val="ro-RO"/>
        </w:rPr>
        <w:t xml:space="preserve">                                           CONTRACTANT</w:t>
      </w:r>
    </w:p>
    <w:p w:rsidR="007C26B9" w:rsidRPr="00B04A10" w:rsidRDefault="007C26B9" w:rsidP="007C26B9">
      <w:pPr>
        <w:pStyle w:val="BodyText"/>
        <w:rPr>
          <w:rFonts w:ascii="Arial" w:hAnsi="Arial" w:cs="Arial"/>
          <w:b/>
          <w:bCs/>
          <w:sz w:val="24"/>
          <w:szCs w:val="24"/>
          <w:lang w:val="ro-RO"/>
        </w:rPr>
      </w:pPr>
      <w:r w:rsidRPr="00B04A10">
        <w:rPr>
          <w:rFonts w:ascii="Arial" w:hAnsi="Arial" w:cs="Arial"/>
          <w:b/>
          <w:bCs/>
          <w:sz w:val="24"/>
          <w:szCs w:val="24"/>
          <w:lang w:val="ro-RO"/>
        </w:rPr>
        <w:t xml:space="preserve">      </w:t>
      </w:r>
    </w:p>
    <w:p w:rsidR="007C26B9" w:rsidRPr="00B04A10" w:rsidRDefault="007C26B9" w:rsidP="007C26B9">
      <w:pPr>
        <w:pStyle w:val="BodyText"/>
        <w:rPr>
          <w:rFonts w:ascii="Arial" w:hAnsi="Arial" w:cs="Arial"/>
          <w:sz w:val="24"/>
          <w:szCs w:val="24"/>
          <w:lang w:val="ro-RO"/>
        </w:rPr>
      </w:pPr>
      <w:r w:rsidRPr="00B04A10">
        <w:rPr>
          <w:rFonts w:ascii="Arial" w:hAnsi="Arial" w:cs="Arial"/>
          <w:sz w:val="24"/>
          <w:szCs w:val="24"/>
          <w:lang w:val="ro-RO"/>
        </w:rPr>
        <w:t xml:space="preserve">               ……………………………</w:t>
      </w:r>
      <w:r w:rsidRPr="00B04A10">
        <w:rPr>
          <w:rFonts w:ascii="Arial" w:hAnsi="Arial" w:cs="Arial"/>
          <w:sz w:val="24"/>
          <w:szCs w:val="24"/>
          <w:lang w:val="ro-RO"/>
        </w:rPr>
        <w:tab/>
      </w:r>
      <w:r w:rsidRPr="00B04A10">
        <w:rPr>
          <w:rFonts w:ascii="Arial" w:hAnsi="Arial" w:cs="Arial"/>
          <w:sz w:val="24"/>
          <w:szCs w:val="24"/>
          <w:lang w:val="ro-RO"/>
        </w:rPr>
        <w:tab/>
        <w:t xml:space="preserve">                    ….....................................</w:t>
      </w:r>
    </w:p>
    <w:p w:rsidR="007C26B9" w:rsidRPr="00B04A10" w:rsidRDefault="007C26B9" w:rsidP="007C26B9">
      <w:pPr>
        <w:pStyle w:val="BodyText"/>
        <w:rPr>
          <w:rFonts w:ascii="Arial" w:hAnsi="Arial" w:cs="Arial"/>
          <w:sz w:val="24"/>
          <w:szCs w:val="24"/>
          <w:lang w:val="ro-RO"/>
        </w:rPr>
      </w:pPr>
    </w:p>
    <w:p w:rsidR="007C26B9" w:rsidRPr="00B04A10" w:rsidRDefault="007C26B9" w:rsidP="007C26B9">
      <w:pPr>
        <w:pStyle w:val="BodyText"/>
        <w:rPr>
          <w:rFonts w:ascii="Arial" w:hAnsi="Arial" w:cs="Arial"/>
          <w:sz w:val="24"/>
          <w:szCs w:val="24"/>
          <w:lang w:val="ro-RO"/>
        </w:rPr>
      </w:pPr>
      <w:r w:rsidRPr="00B04A10">
        <w:rPr>
          <w:rFonts w:ascii="Arial" w:hAnsi="Arial" w:cs="Arial"/>
          <w:sz w:val="24"/>
          <w:szCs w:val="24"/>
          <w:lang w:val="ro-RO"/>
        </w:rPr>
        <w:t>Responsabil SSM ....................</w:t>
      </w:r>
    </w:p>
    <w:p w:rsidR="007C26B9" w:rsidRPr="00B04A10" w:rsidRDefault="007C26B9" w:rsidP="007C26B9">
      <w:pPr>
        <w:pStyle w:val="BodyText"/>
        <w:rPr>
          <w:rFonts w:ascii="Arial" w:hAnsi="Arial" w:cs="Arial"/>
          <w:sz w:val="24"/>
          <w:szCs w:val="24"/>
          <w:lang w:val="ro-RO"/>
        </w:rPr>
      </w:pPr>
    </w:p>
    <w:p w:rsidR="007C26B9" w:rsidRPr="00B04A10" w:rsidRDefault="007C26B9" w:rsidP="007C26B9">
      <w:pPr>
        <w:pStyle w:val="BodyText"/>
        <w:rPr>
          <w:rFonts w:ascii="Arial" w:hAnsi="Arial" w:cs="Arial"/>
          <w:sz w:val="24"/>
          <w:szCs w:val="24"/>
          <w:lang w:val="ro-RO"/>
        </w:rPr>
      </w:pPr>
      <w:r w:rsidRPr="00B04A10">
        <w:rPr>
          <w:rFonts w:ascii="Arial" w:hAnsi="Arial" w:cs="Arial"/>
          <w:sz w:val="24"/>
          <w:szCs w:val="24"/>
          <w:lang w:val="ro-RO"/>
        </w:rPr>
        <w:t>Responsabil SU .......................</w:t>
      </w:r>
    </w:p>
    <w:p w:rsidR="007C26B9" w:rsidRPr="00B04A10" w:rsidRDefault="007C26B9" w:rsidP="007C26B9">
      <w:pPr>
        <w:pStyle w:val="BodyText"/>
        <w:rPr>
          <w:rFonts w:ascii="Arial" w:hAnsi="Arial" w:cs="Arial"/>
          <w:sz w:val="24"/>
          <w:szCs w:val="24"/>
          <w:lang w:val="ro-RO"/>
        </w:rPr>
      </w:pPr>
    </w:p>
    <w:p w:rsidR="007C26B9" w:rsidRPr="00B04A10" w:rsidRDefault="007C26B9" w:rsidP="007C26B9">
      <w:pPr>
        <w:pStyle w:val="BodyText"/>
        <w:rPr>
          <w:rFonts w:ascii="Arial" w:hAnsi="Arial" w:cs="Arial"/>
          <w:sz w:val="24"/>
          <w:szCs w:val="24"/>
          <w:lang w:val="ro-RO"/>
        </w:rPr>
      </w:pPr>
      <w:r w:rsidRPr="00B04A10">
        <w:rPr>
          <w:rFonts w:ascii="Arial" w:hAnsi="Arial" w:cs="Arial"/>
          <w:sz w:val="24"/>
          <w:szCs w:val="24"/>
          <w:lang w:val="ro-RO"/>
        </w:rPr>
        <w:t>Responsabil PM .......................</w:t>
      </w:r>
    </w:p>
    <w:p w:rsidR="007C26B9" w:rsidRPr="00B04A10" w:rsidRDefault="007C26B9" w:rsidP="007C26B9">
      <w:pPr>
        <w:pStyle w:val="Heading1"/>
        <w:rPr>
          <w:sz w:val="24"/>
          <w:szCs w:val="24"/>
          <w:lang w:val="ro-RO"/>
        </w:rPr>
      </w:pPr>
    </w:p>
    <w:p w:rsidR="00750C72" w:rsidRDefault="00750C72">
      <w:pPr>
        <w:rPr>
          <w:sz w:val="24"/>
          <w:szCs w:val="24"/>
          <w:lang w:val="ro-RO"/>
        </w:rPr>
      </w:pPr>
      <w:r>
        <w:rPr>
          <w:sz w:val="24"/>
          <w:szCs w:val="24"/>
          <w:lang w:val="ro-RO"/>
        </w:rPr>
        <w:br w:type="page"/>
      </w:r>
    </w:p>
    <w:p w:rsidR="007C26B9" w:rsidRPr="00B04A10" w:rsidRDefault="007C26B9" w:rsidP="007C26B9">
      <w:pPr>
        <w:pStyle w:val="BodyText"/>
        <w:jc w:val="center"/>
        <w:rPr>
          <w:sz w:val="24"/>
          <w:szCs w:val="24"/>
          <w:lang w:val="ro-RO"/>
        </w:rPr>
      </w:pPr>
      <w:bookmarkStart w:id="1" w:name="_GoBack"/>
      <w:bookmarkEnd w:id="1"/>
    </w:p>
    <w:p w:rsidR="007C26B9" w:rsidRPr="00B04A10" w:rsidRDefault="007C26B9" w:rsidP="007C26B9">
      <w:pPr>
        <w:pStyle w:val="BodyText"/>
        <w:jc w:val="right"/>
        <w:rPr>
          <w:rFonts w:ascii="Arial" w:hAnsi="Arial" w:cs="Arial"/>
          <w:sz w:val="24"/>
          <w:szCs w:val="24"/>
          <w:lang w:val="ro-RO"/>
        </w:rPr>
      </w:pPr>
      <w:r w:rsidRPr="00B04A10">
        <w:rPr>
          <w:sz w:val="24"/>
          <w:szCs w:val="24"/>
          <w:lang w:val="ro-RO"/>
        </w:rPr>
        <w:t xml:space="preserve">       </w:t>
      </w:r>
      <w:r w:rsidRPr="00B04A10">
        <w:rPr>
          <w:rFonts w:ascii="Arial" w:hAnsi="Arial" w:cs="Arial"/>
          <w:sz w:val="24"/>
          <w:szCs w:val="24"/>
          <w:lang w:val="ro-RO"/>
        </w:rPr>
        <w:t>ANEXA 1</w:t>
      </w:r>
    </w:p>
    <w:p w:rsidR="007C26B9" w:rsidRPr="00B04A10" w:rsidRDefault="007C26B9" w:rsidP="007C26B9">
      <w:pPr>
        <w:pStyle w:val="BodyText"/>
        <w:jc w:val="right"/>
        <w:rPr>
          <w:sz w:val="24"/>
          <w:szCs w:val="24"/>
          <w:lang w:val="ro-RO"/>
        </w:rPr>
      </w:pPr>
    </w:p>
    <w:p w:rsidR="007C26B9" w:rsidRPr="00B04A10" w:rsidRDefault="007C26B9" w:rsidP="007C26B9">
      <w:pPr>
        <w:jc w:val="center"/>
        <w:rPr>
          <w:rFonts w:ascii="Arial" w:hAnsi="Arial" w:cs="Arial"/>
          <w:sz w:val="24"/>
          <w:szCs w:val="24"/>
          <w:lang w:val="ro-RO"/>
        </w:rPr>
      </w:pPr>
      <w:r w:rsidRPr="00B04A10">
        <w:rPr>
          <w:sz w:val="24"/>
          <w:szCs w:val="24"/>
          <w:lang w:val="ro-RO"/>
        </w:rPr>
        <w:t xml:space="preserve">                                                                  </w:t>
      </w:r>
      <w:r w:rsidRPr="00B04A10">
        <w:rPr>
          <w:rFonts w:ascii="Arial" w:hAnsi="Arial" w:cs="Arial"/>
          <w:sz w:val="24"/>
          <w:szCs w:val="24"/>
          <w:lang w:val="ro-RO"/>
        </w:rPr>
        <w:t>APROBAT</w:t>
      </w:r>
    </w:p>
    <w:p w:rsidR="007C26B9" w:rsidRPr="00B04A10" w:rsidRDefault="007C26B9" w:rsidP="007C26B9">
      <w:pPr>
        <w:jc w:val="center"/>
        <w:rPr>
          <w:rFonts w:ascii="Arial" w:hAnsi="Arial" w:cs="Arial"/>
          <w:sz w:val="24"/>
          <w:szCs w:val="24"/>
          <w:lang w:val="ro-RO"/>
        </w:rPr>
      </w:pPr>
      <w:r w:rsidRPr="00B04A10">
        <w:rPr>
          <w:rFonts w:ascii="Arial" w:hAnsi="Arial" w:cs="Arial"/>
          <w:sz w:val="24"/>
          <w:szCs w:val="24"/>
          <w:lang w:val="ro-RO"/>
        </w:rPr>
        <w:t xml:space="preserve">                                                       Director CTE ............./Uzina de reparatii</w:t>
      </w:r>
    </w:p>
    <w:p w:rsidR="007C26B9" w:rsidRPr="00B04A10" w:rsidRDefault="007C26B9" w:rsidP="007C26B9">
      <w:pPr>
        <w:jc w:val="center"/>
        <w:rPr>
          <w:rFonts w:ascii="Arial" w:hAnsi="Arial" w:cs="Arial"/>
          <w:sz w:val="24"/>
          <w:szCs w:val="24"/>
          <w:lang w:val="ro-RO"/>
        </w:rPr>
      </w:pPr>
    </w:p>
    <w:p w:rsidR="007C26B9" w:rsidRPr="00B04A10" w:rsidRDefault="007C26B9" w:rsidP="007C26B9">
      <w:pPr>
        <w:jc w:val="center"/>
        <w:rPr>
          <w:rFonts w:ascii="Arial" w:hAnsi="Arial" w:cs="Arial"/>
          <w:sz w:val="24"/>
          <w:szCs w:val="24"/>
          <w:lang w:val="ro-RO"/>
        </w:rPr>
      </w:pPr>
      <w:r w:rsidRPr="00B04A10">
        <w:rPr>
          <w:rFonts w:ascii="Arial" w:hAnsi="Arial" w:cs="Arial"/>
          <w:sz w:val="24"/>
          <w:szCs w:val="24"/>
          <w:lang w:val="ro-RO"/>
        </w:rPr>
        <w:t xml:space="preserve">  </w:t>
      </w:r>
    </w:p>
    <w:p w:rsidR="007C26B9" w:rsidRPr="00B04A10" w:rsidRDefault="007C26B9" w:rsidP="007C26B9">
      <w:pPr>
        <w:jc w:val="center"/>
        <w:rPr>
          <w:rFonts w:ascii="Arial" w:hAnsi="Arial" w:cs="Arial"/>
          <w:sz w:val="24"/>
          <w:szCs w:val="24"/>
          <w:lang w:val="ro-RO"/>
        </w:rPr>
      </w:pPr>
      <w:r w:rsidRPr="00B04A10">
        <w:rPr>
          <w:rFonts w:ascii="Arial" w:hAnsi="Arial" w:cs="Arial"/>
          <w:sz w:val="24"/>
          <w:szCs w:val="24"/>
          <w:lang w:val="ro-RO"/>
        </w:rPr>
        <w:t>LISTA</w:t>
      </w:r>
    </w:p>
    <w:p w:rsidR="007C26B9" w:rsidRPr="00B04A10" w:rsidRDefault="007C26B9" w:rsidP="007C26B9">
      <w:pPr>
        <w:jc w:val="center"/>
        <w:rPr>
          <w:rFonts w:ascii="Arial" w:hAnsi="Arial" w:cs="Arial"/>
          <w:sz w:val="24"/>
          <w:szCs w:val="24"/>
          <w:lang w:val="ro-RO"/>
        </w:rPr>
      </w:pPr>
    </w:p>
    <w:p w:rsidR="007C26B9" w:rsidRPr="00B04A10" w:rsidRDefault="007C26B9" w:rsidP="007C26B9">
      <w:pPr>
        <w:jc w:val="both"/>
        <w:rPr>
          <w:rFonts w:ascii="Arial" w:hAnsi="Arial" w:cs="Arial"/>
          <w:sz w:val="24"/>
          <w:szCs w:val="24"/>
          <w:lang w:val="ro-RO"/>
        </w:rPr>
      </w:pPr>
      <w:r w:rsidRPr="00B04A10">
        <w:rPr>
          <w:rFonts w:ascii="Arial" w:hAnsi="Arial" w:cs="Arial"/>
          <w:sz w:val="24"/>
          <w:szCs w:val="24"/>
          <w:lang w:val="ro-RO"/>
        </w:rPr>
        <w:t>personalului SC ....................................., a echipamentelor/ materialelor/ substantelor din dotarea acestuia si a mijloacelor auto cu acces in incinta ..............................., în perioada derulǎrii contractului  nr. .................., pentru efectuare lucrari/ servicii/ utilizare spatii ELCEN ...........................</w:t>
      </w:r>
    </w:p>
    <w:p w:rsidR="007C26B9" w:rsidRPr="00B04A10" w:rsidRDefault="007C26B9" w:rsidP="007C26B9">
      <w:pPr>
        <w:jc w:val="both"/>
        <w:rPr>
          <w:rFonts w:ascii="Arial" w:hAnsi="Arial" w:cs="Arial"/>
          <w:sz w:val="24"/>
          <w:szCs w:val="24"/>
          <w:lang w:val="ro-RO"/>
        </w:rPr>
      </w:pPr>
      <w:r w:rsidRPr="00B04A10">
        <w:rPr>
          <w:rFonts w:ascii="Arial" w:hAnsi="Arial" w:cs="Arial"/>
          <w:sz w:val="24"/>
          <w:szCs w:val="24"/>
          <w:lang w:val="ro-RO"/>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C26B9" w:rsidRPr="00B04A10" w:rsidTr="007C26B9">
        <w:tc>
          <w:tcPr>
            <w:tcW w:w="600" w:type="dxa"/>
            <w:tcBorders>
              <w:top w:val="single" w:sz="4" w:space="0" w:color="auto"/>
              <w:left w:val="single" w:sz="4" w:space="0" w:color="auto"/>
              <w:bottom w:val="single" w:sz="4" w:space="0" w:color="auto"/>
              <w:right w:val="single" w:sz="4" w:space="0" w:color="auto"/>
            </w:tcBorders>
            <w:hideMark/>
          </w:tcPr>
          <w:p w:rsidR="007C26B9" w:rsidRPr="00B04A10" w:rsidRDefault="007C26B9">
            <w:pPr>
              <w:jc w:val="center"/>
              <w:rPr>
                <w:rFonts w:ascii="Arial" w:hAnsi="Arial" w:cs="Arial"/>
                <w:sz w:val="24"/>
                <w:szCs w:val="24"/>
                <w:lang w:val="ro-RO"/>
              </w:rPr>
            </w:pPr>
            <w:r w:rsidRPr="00B04A10">
              <w:rPr>
                <w:rFonts w:ascii="Arial" w:hAnsi="Arial" w:cs="Arial"/>
                <w:sz w:val="24"/>
                <w:szCs w:val="24"/>
                <w:lang w:val="ro-RO"/>
              </w:rPr>
              <w:t>Nr. crt.</w:t>
            </w:r>
          </w:p>
        </w:tc>
        <w:tc>
          <w:tcPr>
            <w:tcW w:w="3240" w:type="dxa"/>
            <w:tcBorders>
              <w:top w:val="single" w:sz="4" w:space="0" w:color="auto"/>
              <w:left w:val="single" w:sz="4" w:space="0" w:color="auto"/>
              <w:bottom w:val="single" w:sz="4" w:space="0" w:color="auto"/>
              <w:right w:val="single" w:sz="4" w:space="0" w:color="auto"/>
            </w:tcBorders>
            <w:hideMark/>
          </w:tcPr>
          <w:p w:rsidR="007C26B9" w:rsidRPr="00B04A10" w:rsidRDefault="007C26B9">
            <w:pPr>
              <w:jc w:val="center"/>
              <w:rPr>
                <w:rFonts w:ascii="Arial" w:hAnsi="Arial" w:cs="Arial"/>
                <w:sz w:val="24"/>
                <w:szCs w:val="24"/>
                <w:lang w:val="ro-RO"/>
              </w:rPr>
            </w:pPr>
            <w:r w:rsidRPr="00B04A10">
              <w:rPr>
                <w:rFonts w:ascii="Arial" w:hAnsi="Arial" w:cs="Arial"/>
                <w:sz w:val="24"/>
                <w:szCs w:val="24"/>
                <w:lang w:val="ro-RO"/>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7C26B9" w:rsidRPr="00B04A10" w:rsidRDefault="007C26B9">
            <w:pPr>
              <w:jc w:val="center"/>
              <w:rPr>
                <w:rFonts w:ascii="Arial" w:hAnsi="Arial" w:cs="Arial"/>
                <w:sz w:val="24"/>
                <w:szCs w:val="24"/>
                <w:lang w:val="ro-RO"/>
              </w:rPr>
            </w:pPr>
            <w:r w:rsidRPr="00B04A10">
              <w:rPr>
                <w:rFonts w:ascii="Arial" w:hAnsi="Arial" w:cs="Arial"/>
                <w:sz w:val="24"/>
                <w:szCs w:val="24"/>
                <w:lang w:val="ro-RO"/>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7C26B9" w:rsidRPr="00B04A10" w:rsidRDefault="007C26B9">
            <w:pPr>
              <w:jc w:val="center"/>
              <w:rPr>
                <w:rFonts w:ascii="Arial" w:hAnsi="Arial" w:cs="Arial"/>
                <w:sz w:val="24"/>
                <w:szCs w:val="24"/>
                <w:lang w:val="ro-RO"/>
              </w:rPr>
            </w:pPr>
            <w:r w:rsidRPr="00B04A10">
              <w:rPr>
                <w:rFonts w:ascii="Arial" w:hAnsi="Arial" w:cs="Arial"/>
                <w:sz w:val="24"/>
                <w:szCs w:val="24"/>
                <w:lang w:val="ro-RO"/>
              </w:rPr>
              <w:t>Functia</w:t>
            </w:r>
          </w:p>
        </w:tc>
        <w:tc>
          <w:tcPr>
            <w:tcW w:w="2040" w:type="dxa"/>
            <w:tcBorders>
              <w:top w:val="single" w:sz="4" w:space="0" w:color="auto"/>
              <w:left w:val="single" w:sz="4" w:space="0" w:color="auto"/>
              <w:bottom w:val="single" w:sz="4" w:space="0" w:color="auto"/>
              <w:right w:val="single" w:sz="4" w:space="0" w:color="auto"/>
            </w:tcBorders>
            <w:hideMark/>
          </w:tcPr>
          <w:p w:rsidR="007C26B9" w:rsidRPr="00B04A10" w:rsidRDefault="007C26B9">
            <w:pPr>
              <w:jc w:val="center"/>
              <w:rPr>
                <w:rFonts w:ascii="Arial" w:hAnsi="Arial" w:cs="Arial"/>
                <w:sz w:val="24"/>
                <w:szCs w:val="24"/>
                <w:lang w:val="ro-RO"/>
              </w:rPr>
            </w:pPr>
            <w:r w:rsidRPr="00B04A10">
              <w:rPr>
                <w:rFonts w:ascii="Arial" w:hAnsi="Arial" w:cs="Arial"/>
                <w:sz w:val="24"/>
                <w:szCs w:val="24"/>
                <w:lang w:val="ro-RO"/>
              </w:rPr>
              <w:t>Perioada desfasurarii activitatii in incinta ELCEN</w:t>
            </w:r>
          </w:p>
        </w:tc>
      </w:tr>
      <w:tr w:rsidR="007C26B9" w:rsidRPr="00B04A10" w:rsidTr="007C26B9">
        <w:trPr>
          <w:trHeight w:val="458"/>
        </w:trPr>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rFonts w:ascii="Arial" w:hAnsi="Arial" w:cs="Arial"/>
                <w:sz w:val="24"/>
                <w:szCs w:val="24"/>
                <w:lang w:val="ro-RO"/>
              </w:rPr>
            </w:pPr>
          </w:p>
        </w:tc>
        <w:tc>
          <w:tcPr>
            <w:tcW w:w="3240" w:type="dxa"/>
            <w:tcBorders>
              <w:top w:val="single" w:sz="4" w:space="0" w:color="auto"/>
              <w:left w:val="single" w:sz="4" w:space="0" w:color="auto"/>
              <w:bottom w:val="single" w:sz="4" w:space="0" w:color="auto"/>
              <w:right w:val="single" w:sz="4" w:space="0" w:color="auto"/>
            </w:tcBorders>
          </w:tcPr>
          <w:p w:rsidR="007C26B9" w:rsidRPr="00B04A10" w:rsidRDefault="007C26B9">
            <w:pPr>
              <w:rPr>
                <w:rFonts w:ascii="Arial" w:hAnsi="Arial" w:cs="Arial"/>
                <w:sz w:val="24"/>
                <w:szCs w:val="24"/>
                <w:lang w:val="ro-RO"/>
              </w:rPr>
            </w:pPr>
          </w:p>
        </w:tc>
        <w:tc>
          <w:tcPr>
            <w:tcW w:w="2294" w:type="dxa"/>
            <w:tcBorders>
              <w:top w:val="single" w:sz="4" w:space="0" w:color="auto"/>
              <w:left w:val="single" w:sz="4" w:space="0" w:color="auto"/>
              <w:bottom w:val="single" w:sz="4" w:space="0" w:color="auto"/>
              <w:right w:val="single" w:sz="4" w:space="0" w:color="auto"/>
            </w:tcBorders>
          </w:tcPr>
          <w:p w:rsidR="007C26B9" w:rsidRPr="00B04A10" w:rsidRDefault="007C26B9">
            <w:pPr>
              <w:rPr>
                <w:rFonts w:ascii="Arial" w:hAnsi="Arial" w:cs="Arial"/>
                <w:sz w:val="24"/>
                <w:szCs w:val="24"/>
                <w:lang w:val="ro-RO"/>
              </w:rPr>
            </w:pPr>
          </w:p>
        </w:tc>
        <w:tc>
          <w:tcPr>
            <w:tcW w:w="1666" w:type="dxa"/>
            <w:tcBorders>
              <w:top w:val="single" w:sz="4" w:space="0" w:color="auto"/>
              <w:left w:val="single" w:sz="4" w:space="0" w:color="auto"/>
              <w:bottom w:val="single" w:sz="4" w:space="0" w:color="auto"/>
              <w:right w:val="single" w:sz="4" w:space="0" w:color="auto"/>
            </w:tcBorders>
          </w:tcPr>
          <w:p w:rsidR="007C26B9" w:rsidRPr="00B04A10" w:rsidRDefault="007C26B9">
            <w:pPr>
              <w:rPr>
                <w:rFonts w:ascii="Arial" w:hAnsi="Arial" w:cs="Arial"/>
                <w:sz w:val="24"/>
                <w:szCs w:val="24"/>
                <w:lang w:val="ro-RO"/>
              </w:rPr>
            </w:pPr>
          </w:p>
        </w:tc>
        <w:tc>
          <w:tcPr>
            <w:tcW w:w="2040" w:type="dxa"/>
            <w:tcBorders>
              <w:top w:val="single" w:sz="4" w:space="0" w:color="auto"/>
              <w:left w:val="single" w:sz="4" w:space="0" w:color="auto"/>
              <w:bottom w:val="single" w:sz="4" w:space="0" w:color="auto"/>
              <w:right w:val="single" w:sz="4" w:space="0" w:color="auto"/>
            </w:tcBorders>
          </w:tcPr>
          <w:p w:rsidR="007C26B9" w:rsidRPr="00B04A10" w:rsidRDefault="007C26B9">
            <w:pPr>
              <w:rPr>
                <w:rFonts w:ascii="Arial" w:hAnsi="Arial" w:cs="Arial"/>
                <w:sz w:val="24"/>
                <w:szCs w:val="24"/>
                <w:lang w:val="ro-RO"/>
              </w:rPr>
            </w:pPr>
          </w:p>
        </w:tc>
      </w:tr>
    </w:tbl>
    <w:p w:rsidR="007C26B9" w:rsidRPr="00B04A10" w:rsidRDefault="007C26B9" w:rsidP="007C26B9">
      <w:pPr>
        <w:rPr>
          <w:rFonts w:ascii="Arial" w:hAnsi="Arial" w:cs="Arial"/>
          <w:sz w:val="24"/>
          <w:szCs w:val="24"/>
          <w:lang w:val="ro-RO"/>
        </w:rPr>
      </w:pPr>
    </w:p>
    <w:p w:rsidR="007C26B9" w:rsidRPr="00B04A10" w:rsidRDefault="007C26B9" w:rsidP="007C26B9">
      <w:pPr>
        <w:rPr>
          <w:rFonts w:ascii="Arial" w:hAnsi="Arial" w:cs="Arial"/>
          <w:sz w:val="24"/>
          <w:szCs w:val="24"/>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7C26B9" w:rsidRPr="00B04A10" w:rsidTr="007C26B9">
        <w:trPr>
          <w:trHeight w:val="766"/>
        </w:trPr>
        <w:tc>
          <w:tcPr>
            <w:tcW w:w="600" w:type="dxa"/>
            <w:tcBorders>
              <w:top w:val="single" w:sz="4" w:space="0" w:color="auto"/>
              <w:left w:val="single" w:sz="4" w:space="0" w:color="auto"/>
              <w:bottom w:val="single" w:sz="4" w:space="0" w:color="auto"/>
              <w:right w:val="single" w:sz="4" w:space="0" w:color="auto"/>
            </w:tcBorders>
            <w:hideMark/>
          </w:tcPr>
          <w:p w:rsidR="007C26B9" w:rsidRPr="00B04A10" w:rsidRDefault="007C26B9">
            <w:pPr>
              <w:rPr>
                <w:rFonts w:ascii="Arial" w:hAnsi="Arial" w:cs="Arial"/>
                <w:sz w:val="24"/>
                <w:szCs w:val="24"/>
                <w:lang w:val="ro-RO"/>
              </w:rPr>
            </w:pPr>
            <w:r w:rsidRPr="00B04A10">
              <w:rPr>
                <w:rFonts w:ascii="Arial" w:hAnsi="Arial" w:cs="Arial"/>
                <w:sz w:val="24"/>
                <w:szCs w:val="24"/>
                <w:lang w:val="ro-RO"/>
              </w:rPr>
              <w:t>Nr. crt.</w:t>
            </w:r>
          </w:p>
        </w:tc>
        <w:tc>
          <w:tcPr>
            <w:tcW w:w="3000" w:type="dxa"/>
            <w:tcBorders>
              <w:top w:val="single" w:sz="4" w:space="0" w:color="auto"/>
              <w:left w:val="single" w:sz="4" w:space="0" w:color="auto"/>
              <w:bottom w:val="single" w:sz="4" w:space="0" w:color="auto"/>
              <w:right w:val="single" w:sz="4" w:space="0" w:color="auto"/>
            </w:tcBorders>
            <w:hideMark/>
          </w:tcPr>
          <w:p w:rsidR="007C26B9" w:rsidRPr="00B04A10" w:rsidRDefault="007C26B9">
            <w:pPr>
              <w:jc w:val="center"/>
              <w:rPr>
                <w:rFonts w:ascii="Arial" w:hAnsi="Arial" w:cs="Arial"/>
                <w:sz w:val="24"/>
                <w:szCs w:val="24"/>
                <w:lang w:val="ro-RO"/>
              </w:rPr>
            </w:pPr>
            <w:r w:rsidRPr="00B04A10">
              <w:rPr>
                <w:rFonts w:ascii="Arial" w:hAnsi="Arial" w:cs="Arial"/>
                <w:sz w:val="24"/>
                <w:szCs w:val="24"/>
                <w:lang w:val="ro-RO"/>
              </w:rPr>
              <w:t>Autovehicul</w:t>
            </w:r>
          </w:p>
        </w:tc>
        <w:tc>
          <w:tcPr>
            <w:tcW w:w="3000" w:type="dxa"/>
            <w:tcBorders>
              <w:top w:val="single" w:sz="4" w:space="0" w:color="auto"/>
              <w:left w:val="single" w:sz="4" w:space="0" w:color="auto"/>
              <w:bottom w:val="single" w:sz="4" w:space="0" w:color="auto"/>
              <w:right w:val="single" w:sz="4" w:space="0" w:color="auto"/>
            </w:tcBorders>
            <w:hideMark/>
          </w:tcPr>
          <w:p w:rsidR="007C26B9" w:rsidRPr="00B04A10" w:rsidRDefault="007C26B9">
            <w:pPr>
              <w:jc w:val="center"/>
              <w:rPr>
                <w:rFonts w:ascii="Arial" w:hAnsi="Arial" w:cs="Arial"/>
                <w:sz w:val="24"/>
                <w:szCs w:val="24"/>
                <w:lang w:val="ro-RO"/>
              </w:rPr>
            </w:pPr>
            <w:r w:rsidRPr="00B04A10">
              <w:rPr>
                <w:rFonts w:ascii="Arial" w:hAnsi="Arial" w:cs="Arial"/>
                <w:sz w:val="24"/>
                <w:szCs w:val="24"/>
                <w:lang w:val="ro-RO"/>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7C26B9" w:rsidRPr="00B04A10" w:rsidRDefault="007C26B9">
            <w:pPr>
              <w:jc w:val="center"/>
              <w:rPr>
                <w:rFonts w:ascii="Arial" w:hAnsi="Arial" w:cs="Arial"/>
                <w:sz w:val="24"/>
                <w:szCs w:val="24"/>
                <w:lang w:val="ro-RO"/>
              </w:rPr>
            </w:pPr>
            <w:r w:rsidRPr="00B04A10">
              <w:rPr>
                <w:rFonts w:ascii="Arial" w:hAnsi="Arial" w:cs="Arial"/>
                <w:sz w:val="24"/>
                <w:szCs w:val="24"/>
                <w:lang w:val="ro-RO"/>
              </w:rPr>
              <w:t>Numele conducatorului auto</w:t>
            </w:r>
          </w:p>
        </w:tc>
      </w:tr>
      <w:tr w:rsidR="007C26B9" w:rsidRPr="00B04A10" w:rsidTr="007C26B9">
        <w:trPr>
          <w:trHeight w:val="504"/>
        </w:trPr>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rFonts w:ascii="Arial" w:hAnsi="Arial" w:cs="Arial"/>
                <w:sz w:val="24"/>
                <w:szCs w:val="24"/>
                <w:lang w:val="ro-RO"/>
              </w:rPr>
            </w:pPr>
          </w:p>
        </w:tc>
        <w:tc>
          <w:tcPr>
            <w:tcW w:w="3000" w:type="dxa"/>
            <w:tcBorders>
              <w:top w:val="single" w:sz="4" w:space="0" w:color="auto"/>
              <w:left w:val="single" w:sz="4" w:space="0" w:color="auto"/>
              <w:bottom w:val="single" w:sz="4" w:space="0" w:color="auto"/>
              <w:right w:val="single" w:sz="4" w:space="0" w:color="auto"/>
            </w:tcBorders>
          </w:tcPr>
          <w:p w:rsidR="007C26B9" w:rsidRPr="00B04A10" w:rsidRDefault="007C26B9">
            <w:pPr>
              <w:rPr>
                <w:rFonts w:ascii="Arial" w:hAnsi="Arial" w:cs="Arial"/>
                <w:sz w:val="24"/>
                <w:szCs w:val="24"/>
                <w:lang w:val="ro-RO"/>
              </w:rPr>
            </w:pPr>
          </w:p>
        </w:tc>
        <w:tc>
          <w:tcPr>
            <w:tcW w:w="3000" w:type="dxa"/>
            <w:tcBorders>
              <w:top w:val="single" w:sz="4" w:space="0" w:color="auto"/>
              <w:left w:val="single" w:sz="4" w:space="0" w:color="auto"/>
              <w:bottom w:val="single" w:sz="4" w:space="0" w:color="auto"/>
              <w:right w:val="single" w:sz="4" w:space="0" w:color="auto"/>
            </w:tcBorders>
          </w:tcPr>
          <w:p w:rsidR="007C26B9" w:rsidRPr="00B04A10" w:rsidRDefault="007C26B9">
            <w:pPr>
              <w:rPr>
                <w:rFonts w:ascii="Arial" w:hAnsi="Arial" w:cs="Arial"/>
                <w:sz w:val="24"/>
                <w:szCs w:val="24"/>
                <w:lang w:val="ro-RO"/>
              </w:rPr>
            </w:pPr>
          </w:p>
        </w:tc>
        <w:tc>
          <w:tcPr>
            <w:tcW w:w="3240" w:type="dxa"/>
            <w:tcBorders>
              <w:top w:val="single" w:sz="4" w:space="0" w:color="auto"/>
              <w:left w:val="single" w:sz="4" w:space="0" w:color="auto"/>
              <w:bottom w:val="single" w:sz="4" w:space="0" w:color="auto"/>
              <w:right w:val="single" w:sz="4" w:space="0" w:color="auto"/>
            </w:tcBorders>
          </w:tcPr>
          <w:p w:rsidR="007C26B9" w:rsidRPr="00B04A10" w:rsidRDefault="007C26B9">
            <w:pPr>
              <w:rPr>
                <w:rFonts w:ascii="Arial" w:hAnsi="Arial" w:cs="Arial"/>
                <w:sz w:val="24"/>
                <w:szCs w:val="24"/>
                <w:lang w:val="ro-RO"/>
              </w:rPr>
            </w:pPr>
          </w:p>
        </w:tc>
      </w:tr>
    </w:tbl>
    <w:p w:rsidR="007C26B9" w:rsidRPr="00B04A10" w:rsidRDefault="007C26B9" w:rsidP="007C26B9">
      <w:pPr>
        <w:rPr>
          <w:rFonts w:ascii="Arial" w:hAnsi="Arial" w:cs="Arial"/>
          <w:sz w:val="24"/>
          <w:szCs w:val="24"/>
          <w:lang w:val="ro-RO"/>
        </w:rPr>
      </w:pPr>
    </w:p>
    <w:p w:rsidR="007C26B9" w:rsidRPr="00B04A10" w:rsidRDefault="007C26B9" w:rsidP="007C26B9">
      <w:pPr>
        <w:jc w:val="both"/>
        <w:rPr>
          <w:rFonts w:ascii="Arial" w:hAnsi="Arial" w:cs="Arial"/>
          <w:sz w:val="24"/>
          <w:szCs w:val="24"/>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59"/>
        <w:gridCol w:w="2388"/>
      </w:tblGrid>
      <w:tr w:rsidR="007C26B9" w:rsidRPr="00B04A10" w:rsidTr="007C26B9">
        <w:tc>
          <w:tcPr>
            <w:tcW w:w="600" w:type="dxa"/>
            <w:tcBorders>
              <w:top w:val="single" w:sz="4" w:space="0" w:color="auto"/>
              <w:left w:val="single" w:sz="4" w:space="0" w:color="auto"/>
              <w:bottom w:val="single" w:sz="4" w:space="0" w:color="auto"/>
              <w:right w:val="single" w:sz="4" w:space="0" w:color="auto"/>
            </w:tcBorders>
            <w:hideMark/>
          </w:tcPr>
          <w:p w:rsidR="007C26B9" w:rsidRPr="00B04A10" w:rsidRDefault="007C26B9">
            <w:pPr>
              <w:rPr>
                <w:rFonts w:ascii="Arial" w:hAnsi="Arial" w:cs="Arial"/>
                <w:sz w:val="24"/>
                <w:szCs w:val="24"/>
                <w:lang w:val="ro-RO"/>
              </w:rPr>
            </w:pPr>
            <w:r w:rsidRPr="00B04A10">
              <w:rPr>
                <w:rFonts w:ascii="Arial" w:hAnsi="Arial" w:cs="Arial"/>
                <w:sz w:val="24"/>
                <w:szCs w:val="24"/>
                <w:lang w:val="ro-RO"/>
              </w:rPr>
              <w:t>Nr. crt.</w:t>
            </w:r>
          </w:p>
        </w:tc>
        <w:tc>
          <w:tcPr>
            <w:tcW w:w="6840" w:type="dxa"/>
            <w:tcBorders>
              <w:top w:val="single" w:sz="4" w:space="0" w:color="auto"/>
              <w:left w:val="single" w:sz="4" w:space="0" w:color="auto"/>
              <w:bottom w:val="single" w:sz="4" w:space="0" w:color="auto"/>
              <w:right w:val="single" w:sz="4" w:space="0" w:color="auto"/>
            </w:tcBorders>
            <w:hideMark/>
          </w:tcPr>
          <w:p w:rsidR="007C26B9" w:rsidRPr="00B04A10" w:rsidRDefault="007C26B9">
            <w:pPr>
              <w:jc w:val="center"/>
              <w:rPr>
                <w:rFonts w:ascii="Arial" w:hAnsi="Arial" w:cs="Arial"/>
                <w:sz w:val="24"/>
                <w:szCs w:val="24"/>
                <w:lang w:val="ro-RO"/>
              </w:rPr>
            </w:pPr>
            <w:r w:rsidRPr="00B04A10">
              <w:rPr>
                <w:rFonts w:ascii="Arial" w:hAnsi="Arial" w:cs="Arial"/>
                <w:sz w:val="24"/>
                <w:szCs w:val="24"/>
                <w:lang w:val="ro-RO"/>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7C26B9" w:rsidRPr="00B04A10" w:rsidRDefault="007C26B9">
            <w:pPr>
              <w:jc w:val="center"/>
              <w:rPr>
                <w:rFonts w:ascii="Arial" w:hAnsi="Arial" w:cs="Arial"/>
                <w:sz w:val="24"/>
                <w:szCs w:val="24"/>
                <w:lang w:val="ro-RO"/>
              </w:rPr>
            </w:pPr>
            <w:r w:rsidRPr="00B04A10">
              <w:rPr>
                <w:rFonts w:ascii="Arial" w:hAnsi="Arial" w:cs="Arial"/>
                <w:sz w:val="24"/>
                <w:szCs w:val="24"/>
                <w:lang w:val="ro-RO"/>
              </w:rPr>
              <w:t>Nr. buc./cantitate</w:t>
            </w:r>
          </w:p>
        </w:tc>
      </w:tr>
      <w:tr w:rsidR="007C26B9" w:rsidRPr="00B04A10" w:rsidTr="007C26B9">
        <w:trPr>
          <w:trHeight w:val="474"/>
        </w:trPr>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rFonts w:ascii="Arial" w:hAnsi="Arial" w:cs="Arial"/>
                <w:sz w:val="24"/>
                <w:szCs w:val="24"/>
                <w:lang w:val="ro-RO"/>
              </w:rPr>
            </w:pPr>
          </w:p>
        </w:tc>
        <w:tc>
          <w:tcPr>
            <w:tcW w:w="6840" w:type="dxa"/>
            <w:tcBorders>
              <w:top w:val="single" w:sz="4" w:space="0" w:color="auto"/>
              <w:left w:val="single" w:sz="4" w:space="0" w:color="auto"/>
              <w:bottom w:val="single" w:sz="4" w:space="0" w:color="auto"/>
              <w:right w:val="single" w:sz="4" w:space="0" w:color="auto"/>
            </w:tcBorders>
          </w:tcPr>
          <w:p w:rsidR="007C26B9" w:rsidRPr="00B04A10" w:rsidRDefault="007C26B9">
            <w:pPr>
              <w:rPr>
                <w:rFonts w:ascii="Arial" w:hAnsi="Arial" w:cs="Arial"/>
                <w:sz w:val="24"/>
                <w:szCs w:val="24"/>
                <w:lang w:val="ro-RO"/>
              </w:rPr>
            </w:pPr>
          </w:p>
        </w:tc>
        <w:tc>
          <w:tcPr>
            <w:tcW w:w="2400" w:type="dxa"/>
            <w:tcBorders>
              <w:top w:val="single" w:sz="4" w:space="0" w:color="auto"/>
              <w:left w:val="single" w:sz="4" w:space="0" w:color="auto"/>
              <w:bottom w:val="single" w:sz="4" w:space="0" w:color="auto"/>
              <w:right w:val="single" w:sz="4" w:space="0" w:color="auto"/>
            </w:tcBorders>
          </w:tcPr>
          <w:p w:rsidR="007C26B9" w:rsidRPr="00B04A10" w:rsidRDefault="007C26B9">
            <w:pPr>
              <w:rPr>
                <w:rFonts w:ascii="Arial" w:hAnsi="Arial" w:cs="Arial"/>
                <w:sz w:val="24"/>
                <w:szCs w:val="24"/>
                <w:lang w:val="ro-RO"/>
              </w:rPr>
            </w:pPr>
          </w:p>
        </w:tc>
      </w:tr>
    </w:tbl>
    <w:p w:rsidR="007C26B9" w:rsidRPr="00B04A10" w:rsidRDefault="007C26B9" w:rsidP="007C26B9">
      <w:pPr>
        <w:rPr>
          <w:rFonts w:ascii="Arial" w:hAnsi="Arial" w:cs="Arial"/>
          <w:sz w:val="24"/>
          <w:szCs w:val="24"/>
          <w:lang w:val="ro-RO"/>
        </w:rPr>
      </w:pPr>
    </w:p>
    <w:p w:rsidR="007C26B9" w:rsidRPr="00B04A10" w:rsidRDefault="007C26B9" w:rsidP="007C26B9">
      <w:pPr>
        <w:rPr>
          <w:rFonts w:ascii="Arial" w:hAnsi="Arial" w:cs="Arial"/>
          <w:sz w:val="24"/>
          <w:szCs w:val="24"/>
          <w:lang w:val="ro-RO"/>
        </w:rPr>
      </w:pPr>
    </w:p>
    <w:p w:rsidR="007C26B9" w:rsidRPr="00B04A10" w:rsidRDefault="007C26B9" w:rsidP="007C26B9">
      <w:pPr>
        <w:rPr>
          <w:rFonts w:ascii="Arial" w:hAnsi="Arial" w:cs="Arial"/>
          <w:sz w:val="24"/>
          <w:szCs w:val="24"/>
          <w:lang w:val="ro-RO"/>
        </w:rPr>
      </w:pPr>
    </w:p>
    <w:p w:rsidR="007C26B9" w:rsidRPr="00B04A10" w:rsidRDefault="007C26B9" w:rsidP="007C26B9">
      <w:pPr>
        <w:rPr>
          <w:rFonts w:ascii="Arial" w:hAnsi="Arial" w:cs="Arial"/>
          <w:sz w:val="24"/>
          <w:szCs w:val="24"/>
          <w:lang w:val="ro-RO"/>
        </w:rPr>
      </w:pPr>
      <w:r w:rsidRPr="00B04A10">
        <w:rPr>
          <w:rFonts w:ascii="Arial" w:hAnsi="Arial" w:cs="Arial"/>
          <w:sz w:val="24"/>
          <w:szCs w:val="24"/>
          <w:lang w:val="ro-RO"/>
        </w:rPr>
        <w:t xml:space="preserve">                                                                                                 Contractant                                                       </w:t>
      </w:r>
    </w:p>
    <w:p w:rsidR="007C26B9" w:rsidRPr="00B04A10" w:rsidRDefault="007C26B9" w:rsidP="007C26B9">
      <w:pPr>
        <w:ind w:left="4320"/>
        <w:jc w:val="right"/>
        <w:rPr>
          <w:rFonts w:ascii="Arial" w:hAnsi="Arial" w:cs="Arial"/>
          <w:sz w:val="24"/>
          <w:szCs w:val="24"/>
          <w:lang w:val="ro-RO"/>
        </w:rPr>
      </w:pPr>
      <w:r w:rsidRPr="00B04A10">
        <w:rPr>
          <w:rFonts w:ascii="Arial" w:hAnsi="Arial" w:cs="Arial"/>
          <w:sz w:val="24"/>
          <w:szCs w:val="24"/>
          <w:lang w:val="ro-RO"/>
        </w:rPr>
        <w:t xml:space="preserve">                                                                                                 …………………..………..………………</w:t>
      </w:r>
    </w:p>
    <w:p w:rsidR="007C26B9" w:rsidRPr="00B04A10" w:rsidRDefault="007C26B9" w:rsidP="007C26B9">
      <w:pPr>
        <w:rPr>
          <w:rFonts w:ascii="Arial" w:hAnsi="Arial" w:cs="Arial"/>
          <w:sz w:val="24"/>
          <w:szCs w:val="24"/>
          <w:lang w:val="ro-RO"/>
        </w:rPr>
      </w:pPr>
      <w:r w:rsidRPr="00B04A10">
        <w:rPr>
          <w:rFonts w:ascii="Arial" w:hAnsi="Arial" w:cs="Arial"/>
          <w:sz w:val="24"/>
          <w:szCs w:val="24"/>
          <w:lang w:val="ro-RO"/>
        </w:rPr>
        <w:t xml:space="preserve">                         </w:t>
      </w:r>
    </w:p>
    <w:p w:rsidR="007C26B9" w:rsidRPr="00B04A10" w:rsidRDefault="007C26B9" w:rsidP="007C26B9">
      <w:pPr>
        <w:rPr>
          <w:rFonts w:ascii="Arial" w:hAnsi="Arial" w:cs="Arial"/>
          <w:sz w:val="24"/>
          <w:szCs w:val="24"/>
          <w:lang w:val="ro-RO"/>
        </w:rPr>
      </w:pPr>
      <w:r w:rsidRPr="00B04A10">
        <w:rPr>
          <w:rFonts w:ascii="Arial" w:hAnsi="Arial" w:cs="Arial"/>
          <w:sz w:val="24"/>
          <w:szCs w:val="24"/>
          <w:lang w:val="ro-RO"/>
        </w:rPr>
        <w:t xml:space="preserve">                                                   </w:t>
      </w:r>
    </w:p>
    <w:p w:rsidR="007C26B9" w:rsidRPr="00B04A10" w:rsidRDefault="007C26B9" w:rsidP="007C26B9">
      <w:pPr>
        <w:rPr>
          <w:rFonts w:ascii="Arial" w:hAnsi="Arial" w:cs="Arial"/>
          <w:sz w:val="24"/>
          <w:szCs w:val="24"/>
          <w:lang w:val="ro-RO"/>
        </w:rPr>
      </w:pPr>
    </w:p>
    <w:p w:rsidR="007C26B9" w:rsidRPr="00B04A10" w:rsidRDefault="007C26B9" w:rsidP="007C26B9">
      <w:pPr>
        <w:rPr>
          <w:rFonts w:ascii="Arial" w:hAnsi="Arial" w:cs="Arial"/>
          <w:sz w:val="24"/>
          <w:szCs w:val="24"/>
          <w:lang w:val="ro-RO"/>
        </w:rPr>
      </w:pPr>
      <w:r w:rsidRPr="00B04A10">
        <w:rPr>
          <w:rFonts w:ascii="Arial" w:hAnsi="Arial" w:cs="Arial"/>
          <w:sz w:val="24"/>
          <w:szCs w:val="24"/>
          <w:lang w:val="ro-RO"/>
        </w:rPr>
        <w:t>Nota: telefoane de contact în cazul producerii unui eveniment :</w:t>
      </w:r>
    </w:p>
    <w:p w:rsidR="007C26B9" w:rsidRPr="00B04A10" w:rsidRDefault="007C26B9" w:rsidP="007C26B9">
      <w:pPr>
        <w:rPr>
          <w:rFonts w:ascii="Arial" w:hAnsi="Arial" w:cs="Arial"/>
          <w:sz w:val="24"/>
          <w:szCs w:val="24"/>
          <w:lang w:val="ro-RO"/>
        </w:rPr>
      </w:pPr>
      <w:r w:rsidRPr="00B04A10">
        <w:rPr>
          <w:rFonts w:ascii="Arial" w:hAnsi="Arial" w:cs="Arial"/>
          <w:sz w:val="24"/>
          <w:szCs w:val="24"/>
          <w:lang w:val="ro-RO"/>
        </w:rPr>
        <w:t xml:space="preserve">          Contractant …………………………………………</w:t>
      </w:r>
    </w:p>
    <w:p w:rsidR="007C26B9" w:rsidRPr="00B04A10" w:rsidRDefault="007C26B9" w:rsidP="007C26B9">
      <w:pPr>
        <w:rPr>
          <w:rFonts w:ascii="Arial" w:hAnsi="Arial" w:cs="Arial"/>
          <w:sz w:val="24"/>
          <w:szCs w:val="24"/>
          <w:lang w:val="ro-RO"/>
        </w:rPr>
      </w:pPr>
      <w:r w:rsidRPr="00B04A10">
        <w:rPr>
          <w:rFonts w:ascii="Arial" w:hAnsi="Arial" w:cs="Arial"/>
          <w:sz w:val="24"/>
          <w:szCs w:val="24"/>
          <w:lang w:val="ro-RO"/>
        </w:rPr>
        <w:t xml:space="preserve">          Subcontractant ……………………………………..   </w:t>
      </w:r>
    </w:p>
    <w:p w:rsidR="007C26B9" w:rsidRPr="00B04A10" w:rsidRDefault="007C26B9" w:rsidP="007C26B9">
      <w:pPr>
        <w:rPr>
          <w:rFonts w:ascii="Arial" w:hAnsi="Arial" w:cs="Arial"/>
          <w:sz w:val="24"/>
          <w:szCs w:val="24"/>
          <w:lang w:val="ro-RO"/>
        </w:rPr>
      </w:pPr>
      <w:r w:rsidRPr="00B04A10">
        <w:rPr>
          <w:rFonts w:ascii="Arial" w:hAnsi="Arial" w:cs="Arial"/>
          <w:sz w:val="24"/>
          <w:szCs w:val="24"/>
          <w:lang w:val="ro-RO"/>
        </w:rPr>
        <w:t xml:space="preserve">          Coordonator lucrare………….. ……………………</w:t>
      </w:r>
    </w:p>
    <w:p w:rsidR="007C26B9" w:rsidRPr="00B04A10" w:rsidRDefault="007C26B9" w:rsidP="007C26B9">
      <w:pPr>
        <w:rPr>
          <w:sz w:val="24"/>
          <w:szCs w:val="24"/>
          <w:lang w:val="ro-RO"/>
        </w:rPr>
      </w:pPr>
    </w:p>
    <w:p w:rsidR="007C26B9" w:rsidRPr="00B04A10" w:rsidRDefault="007C26B9" w:rsidP="007C26B9">
      <w:pPr>
        <w:rPr>
          <w:sz w:val="24"/>
          <w:szCs w:val="24"/>
          <w:lang w:val="ro-RO"/>
        </w:rPr>
      </w:pPr>
    </w:p>
    <w:p w:rsidR="007C26B9" w:rsidRPr="00B04A10" w:rsidRDefault="007C26B9" w:rsidP="007C26B9">
      <w:pPr>
        <w:rPr>
          <w:sz w:val="24"/>
          <w:szCs w:val="24"/>
          <w:lang w:val="ro-RO"/>
        </w:rPr>
      </w:pPr>
    </w:p>
    <w:p w:rsidR="00DF6002" w:rsidRPr="00B04A10" w:rsidRDefault="00DF6002" w:rsidP="007C26B9">
      <w:pPr>
        <w:jc w:val="right"/>
        <w:rPr>
          <w:rFonts w:ascii="Arial" w:hAnsi="Arial" w:cs="Arial"/>
          <w:sz w:val="24"/>
          <w:szCs w:val="24"/>
          <w:lang w:val="ro-RO"/>
        </w:rPr>
      </w:pPr>
    </w:p>
    <w:p w:rsidR="00DF6002" w:rsidRPr="00B04A10" w:rsidRDefault="00DF6002" w:rsidP="007C26B9">
      <w:pPr>
        <w:jc w:val="right"/>
        <w:rPr>
          <w:rFonts w:ascii="Arial" w:hAnsi="Arial" w:cs="Arial"/>
          <w:sz w:val="24"/>
          <w:szCs w:val="24"/>
          <w:lang w:val="ro-RO"/>
        </w:rPr>
      </w:pPr>
    </w:p>
    <w:p w:rsidR="00DF6002" w:rsidRPr="00B04A10" w:rsidRDefault="00DF6002" w:rsidP="007C26B9">
      <w:pPr>
        <w:jc w:val="right"/>
        <w:rPr>
          <w:rFonts w:ascii="Arial" w:hAnsi="Arial" w:cs="Arial"/>
          <w:sz w:val="24"/>
          <w:szCs w:val="24"/>
          <w:lang w:val="ro-RO"/>
        </w:rPr>
      </w:pPr>
    </w:p>
    <w:p w:rsidR="00DF6002" w:rsidRPr="00B04A10" w:rsidRDefault="00DF6002" w:rsidP="007C26B9">
      <w:pPr>
        <w:jc w:val="right"/>
        <w:rPr>
          <w:rFonts w:ascii="Arial" w:hAnsi="Arial" w:cs="Arial"/>
          <w:sz w:val="24"/>
          <w:szCs w:val="24"/>
          <w:lang w:val="ro-RO"/>
        </w:rPr>
      </w:pPr>
    </w:p>
    <w:p w:rsidR="00DF6002" w:rsidRPr="00B04A10" w:rsidRDefault="00DF6002" w:rsidP="007C26B9">
      <w:pPr>
        <w:jc w:val="right"/>
        <w:rPr>
          <w:rFonts w:ascii="Arial" w:hAnsi="Arial" w:cs="Arial"/>
          <w:sz w:val="24"/>
          <w:szCs w:val="24"/>
          <w:lang w:val="ro-RO"/>
        </w:rPr>
      </w:pPr>
    </w:p>
    <w:p w:rsidR="00DF6002" w:rsidRPr="00B04A10" w:rsidRDefault="00DF6002" w:rsidP="007C26B9">
      <w:pPr>
        <w:jc w:val="right"/>
        <w:rPr>
          <w:rFonts w:ascii="Arial" w:hAnsi="Arial" w:cs="Arial"/>
          <w:sz w:val="24"/>
          <w:szCs w:val="24"/>
          <w:lang w:val="ro-RO"/>
        </w:rPr>
      </w:pPr>
    </w:p>
    <w:p w:rsidR="007C26B9" w:rsidRPr="00B04A10" w:rsidRDefault="007C26B9" w:rsidP="007C26B9">
      <w:pPr>
        <w:jc w:val="right"/>
        <w:rPr>
          <w:rFonts w:ascii="Arial" w:hAnsi="Arial" w:cs="Arial"/>
          <w:sz w:val="24"/>
          <w:szCs w:val="24"/>
          <w:lang w:val="ro-RO"/>
        </w:rPr>
      </w:pPr>
      <w:r w:rsidRPr="00B04A10">
        <w:rPr>
          <w:rFonts w:ascii="Arial" w:hAnsi="Arial" w:cs="Arial"/>
          <w:sz w:val="24"/>
          <w:szCs w:val="24"/>
          <w:lang w:val="ro-RO"/>
        </w:rPr>
        <w:t>ANEXA 2</w:t>
      </w:r>
    </w:p>
    <w:p w:rsidR="007C26B9" w:rsidRPr="00B04A10" w:rsidRDefault="007C26B9" w:rsidP="007C26B9">
      <w:pPr>
        <w:rPr>
          <w:rFonts w:ascii="Arial" w:hAnsi="Arial" w:cs="Arial"/>
          <w:sz w:val="24"/>
          <w:szCs w:val="24"/>
          <w:lang w:val="ro-RO"/>
        </w:rPr>
      </w:pPr>
    </w:p>
    <w:p w:rsidR="007C26B9" w:rsidRPr="00B04A10" w:rsidRDefault="007C26B9" w:rsidP="007C26B9">
      <w:pPr>
        <w:rPr>
          <w:rFonts w:ascii="Arial" w:hAnsi="Arial" w:cs="Arial"/>
          <w:sz w:val="24"/>
          <w:szCs w:val="24"/>
          <w:lang w:val="ro-RO"/>
        </w:rPr>
      </w:pPr>
    </w:p>
    <w:p w:rsidR="007C26B9" w:rsidRPr="00B04A10" w:rsidRDefault="007C26B9" w:rsidP="007C26B9">
      <w:pPr>
        <w:jc w:val="center"/>
        <w:rPr>
          <w:rFonts w:ascii="Arial" w:hAnsi="Arial" w:cs="Arial"/>
          <w:b/>
          <w:i/>
          <w:sz w:val="24"/>
          <w:szCs w:val="24"/>
          <w:lang w:val="ro-RO"/>
        </w:rPr>
      </w:pPr>
      <w:r w:rsidRPr="00B04A10">
        <w:rPr>
          <w:rFonts w:ascii="Arial" w:hAnsi="Arial" w:cs="Arial"/>
          <w:b/>
          <w:i/>
          <w:sz w:val="24"/>
          <w:szCs w:val="24"/>
          <w:lang w:val="ro-RO"/>
        </w:rPr>
        <w:t>FIŞ</w:t>
      </w:r>
      <w:r w:rsidRPr="00B04A10">
        <w:rPr>
          <w:rFonts w:ascii="Arial" w:hAnsi="Arial" w:cs="Arial"/>
          <w:b/>
          <w:bCs/>
          <w:i/>
          <w:sz w:val="24"/>
          <w:szCs w:val="24"/>
          <w:lang w:val="ro-RO"/>
        </w:rPr>
        <w:t>Ă</w:t>
      </w:r>
      <w:r w:rsidRPr="00B04A10">
        <w:rPr>
          <w:rFonts w:ascii="Arial" w:hAnsi="Arial" w:cs="Arial"/>
          <w:b/>
          <w:i/>
          <w:sz w:val="24"/>
          <w:szCs w:val="24"/>
          <w:lang w:val="ro-RO"/>
        </w:rPr>
        <w:t xml:space="preserve">  DE  INSTRUIRE  COLECTIV</w:t>
      </w:r>
      <w:r w:rsidRPr="00B04A10">
        <w:rPr>
          <w:rFonts w:ascii="Arial" w:hAnsi="Arial" w:cs="Arial"/>
          <w:b/>
          <w:bCs/>
          <w:i/>
          <w:sz w:val="24"/>
          <w:szCs w:val="24"/>
          <w:lang w:val="ro-RO"/>
        </w:rPr>
        <w:t>Ă</w:t>
      </w:r>
    </w:p>
    <w:p w:rsidR="007C26B9" w:rsidRPr="00B04A10" w:rsidRDefault="007C26B9" w:rsidP="007C26B9">
      <w:pPr>
        <w:jc w:val="center"/>
        <w:rPr>
          <w:rFonts w:ascii="Arial" w:hAnsi="Arial" w:cs="Arial"/>
          <w:sz w:val="24"/>
          <w:szCs w:val="24"/>
          <w:lang w:val="ro-RO"/>
        </w:rPr>
      </w:pPr>
      <w:r w:rsidRPr="00B04A10">
        <w:rPr>
          <w:rFonts w:ascii="Arial" w:hAnsi="Arial" w:cs="Arial"/>
          <w:sz w:val="24"/>
          <w:szCs w:val="24"/>
          <w:lang w:val="ro-RO"/>
        </w:rPr>
        <w:t>privind securitatea şi sanǎtatea în munca - situaţii de urgenţǎ - protecţia mediului</w:t>
      </w:r>
    </w:p>
    <w:p w:rsidR="007C26B9" w:rsidRPr="00B04A10" w:rsidRDefault="007C26B9" w:rsidP="007C26B9">
      <w:pPr>
        <w:jc w:val="center"/>
        <w:rPr>
          <w:rFonts w:ascii="Arial" w:hAnsi="Arial" w:cs="Arial"/>
          <w:sz w:val="24"/>
          <w:szCs w:val="24"/>
          <w:lang w:val="ro-RO"/>
        </w:rPr>
      </w:pPr>
      <w:r w:rsidRPr="00B04A10">
        <w:rPr>
          <w:rFonts w:ascii="Arial" w:hAnsi="Arial" w:cs="Arial"/>
          <w:sz w:val="24"/>
          <w:szCs w:val="24"/>
          <w:lang w:val="ro-RO"/>
        </w:rPr>
        <w:t>întocmita azi ………………………</w:t>
      </w:r>
    </w:p>
    <w:p w:rsidR="007C26B9" w:rsidRPr="00B04A10" w:rsidRDefault="007C26B9" w:rsidP="007C26B9">
      <w:pPr>
        <w:jc w:val="center"/>
        <w:rPr>
          <w:rFonts w:ascii="Arial" w:hAnsi="Arial" w:cs="Arial"/>
          <w:sz w:val="24"/>
          <w:szCs w:val="24"/>
          <w:lang w:val="ro-RO"/>
        </w:rPr>
      </w:pPr>
      <w:r w:rsidRPr="00B04A10">
        <w:rPr>
          <w:rFonts w:ascii="Arial" w:hAnsi="Arial" w:cs="Arial"/>
          <w:sz w:val="24"/>
          <w:szCs w:val="24"/>
          <w:lang w:val="ro-RO"/>
        </w:rPr>
        <w:t xml:space="preserve">în baza convenţiei nr........../.............................. </w:t>
      </w:r>
    </w:p>
    <w:p w:rsidR="007C26B9" w:rsidRPr="00B04A10" w:rsidRDefault="007C26B9" w:rsidP="007C26B9">
      <w:pPr>
        <w:jc w:val="center"/>
        <w:rPr>
          <w:rFonts w:ascii="Arial" w:hAnsi="Arial" w:cs="Arial"/>
          <w:sz w:val="24"/>
          <w:szCs w:val="24"/>
          <w:lang w:val="ro-RO"/>
        </w:rPr>
      </w:pPr>
    </w:p>
    <w:p w:rsidR="007C26B9" w:rsidRPr="00B04A10" w:rsidRDefault="007C26B9" w:rsidP="007C26B9">
      <w:pPr>
        <w:jc w:val="both"/>
        <w:rPr>
          <w:rFonts w:ascii="Arial" w:hAnsi="Arial" w:cs="Arial"/>
          <w:sz w:val="24"/>
          <w:szCs w:val="24"/>
          <w:lang w:val="ro-RO"/>
        </w:rPr>
      </w:pPr>
      <w:r w:rsidRPr="00B04A10">
        <w:rPr>
          <w:rFonts w:ascii="Arial" w:hAnsi="Arial" w:cs="Arial"/>
          <w:sz w:val="24"/>
          <w:szCs w:val="24"/>
          <w:lang w:val="ro-RO"/>
        </w:rPr>
        <w:tab/>
      </w:r>
    </w:p>
    <w:p w:rsidR="007C26B9" w:rsidRPr="00B04A10" w:rsidRDefault="007C26B9" w:rsidP="007C26B9">
      <w:pPr>
        <w:jc w:val="both"/>
        <w:rPr>
          <w:rFonts w:ascii="Arial" w:hAnsi="Arial" w:cs="Arial"/>
          <w:sz w:val="24"/>
          <w:szCs w:val="24"/>
          <w:lang w:val="ro-RO"/>
        </w:rPr>
      </w:pPr>
      <w:r w:rsidRPr="00B04A10">
        <w:rPr>
          <w:rFonts w:ascii="Arial" w:hAnsi="Arial" w:cs="Arial"/>
          <w:sz w:val="24"/>
          <w:szCs w:val="24"/>
          <w:lang w:val="ro-RO"/>
        </w:rPr>
        <w:tab/>
        <w:t xml:space="preserve">Subsemnatul ....................................... având funcţia de ..................................., am procedat la instruirea unui numǎr de ..... persoane, de la SC ................................... , conform tabelului </w:t>
      </w:r>
      <w:r w:rsidRPr="00B04A10">
        <w:rPr>
          <w:rFonts w:ascii="Arial" w:hAnsi="Arial" w:cs="Arial"/>
          <w:color w:val="000000"/>
          <w:sz w:val="24"/>
          <w:szCs w:val="24"/>
          <w:lang w:val="ro-RO"/>
        </w:rPr>
        <w:t>nominal de mai jos</w:t>
      </w:r>
      <w:r w:rsidRPr="00B04A10">
        <w:rPr>
          <w:rFonts w:ascii="Arial" w:hAnsi="Arial" w:cs="Arial"/>
          <w:sz w:val="24"/>
          <w:szCs w:val="24"/>
          <w:lang w:val="ro-RO"/>
        </w:rPr>
        <w:t>, în domeniul SSM-SU-PM,  pentru prezenţa acestora  în incinta ELCEN/ CTE/ UR ......................, în perioada......................, conform contract nr....................</w:t>
      </w:r>
    </w:p>
    <w:p w:rsidR="007C26B9" w:rsidRPr="00B04A10" w:rsidRDefault="007C26B9" w:rsidP="007C26B9">
      <w:pPr>
        <w:ind w:firstLine="720"/>
        <w:jc w:val="both"/>
        <w:rPr>
          <w:rFonts w:ascii="Arial" w:hAnsi="Arial" w:cs="Arial"/>
          <w:sz w:val="24"/>
          <w:szCs w:val="24"/>
          <w:lang w:val="ro-RO"/>
        </w:rPr>
      </w:pPr>
      <w:r w:rsidRPr="00B04A10">
        <w:rPr>
          <w:rFonts w:ascii="Arial" w:hAnsi="Arial" w:cs="Arial"/>
          <w:sz w:val="24"/>
          <w:szCs w:val="24"/>
          <w:lang w:val="ro-RO"/>
        </w:rPr>
        <w:t>În cadrul instruirii SSM-SU-PM s-au prelucrat urmatoarele materiale:</w:t>
      </w:r>
    </w:p>
    <w:p w:rsidR="007C26B9" w:rsidRPr="00B04A10" w:rsidRDefault="007C26B9" w:rsidP="007C26B9">
      <w:pPr>
        <w:jc w:val="both"/>
        <w:rPr>
          <w:rFonts w:ascii="Arial" w:hAnsi="Arial" w:cs="Arial"/>
          <w:sz w:val="24"/>
          <w:szCs w:val="24"/>
          <w:lang w:val="ro-RO"/>
        </w:rPr>
      </w:pPr>
      <w:r w:rsidRPr="00B04A10">
        <w:rPr>
          <w:rFonts w:ascii="Arial" w:hAnsi="Arial" w:cs="Arial"/>
          <w:sz w:val="24"/>
          <w:szCs w:val="24"/>
          <w:lang w:val="ro-RO"/>
        </w:rPr>
        <w:t>…………………………………………………………………………………………………………………………………………………………………………………………………………………………………………………………………………………………………………………………………………………………………………………………………………………………………………………………………………………………………………………………………………………………………………………………………………………………………………………………………………………………………………………………………………………………………………………………………………………………………………………………………………………………………………………………………………………………………………………………………………………………...............</w:t>
      </w:r>
    </w:p>
    <w:p w:rsidR="007C26B9" w:rsidRPr="00B04A10" w:rsidRDefault="007C26B9" w:rsidP="007C26B9">
      <w:pPr>
        <w:jc w:val="both"/>
        <w:rPr>
          <w:rFonts w:ascii="Arial" w:hAnsi="Arial" w:cs="Arial"/>
          <w:sz w:val="24"/>
          <w:szCs w:val="24"/>
          <w:lang w:val="ro-RO"/>
        </w:rPr>
      </w:pPr>
    </w:p>
    <w:p w:rsidR="007C26B9" w:rsidRPr="00B04A10" w:rsidRDefault="007C26B9" w:rsidP="007C26B9">
      <w:pPr>
        <w:jc w:val="both"/>
        <w:rPr>
          <w:rFonts w:ascii="Arial" w:hAnsi="Arial" w:cs="Arial"/>
          <w:sz w:val="24"/>
          <w:szCs w:val="24"/>
          <w:lang w:val="ro-RO"/>
        </w:rPr>
      </w:pPr>
      <w:r w:rsidRPr="00B04A10">
        <w:rPr>
          <w:rFonts w:ascii="Arial" w:hAnsi="Arial" w:cs="Arial"/>
          <w:sz w:val="24"/>
          <w:szCs w:val="24"/>
          <w:lang w:val="ro-RO"/>
        </w:rPr>
        <w:tab/>
        <w:t>Prezenta fisǎ de instructaj a fost intocmita in 2 exemplare; un exemplar se pǎstreaza la RSSM.............., iar un exemplar se va inmana reprezentantului contractantului.</w:t>
      </w:r>
    </w:p>
    <w:p w:rsidR="007C26B9" w:rsidRPr="00B04A10" w:rsidRDefault="007C26B9" w:rsidP="007C26B9">
      <w:pPr>
        <w:rPr>
          <w:rFonts w:ascii="Arial" w:hAnsi="Arial" w:cs="Arial"/>
          <w:sz w:val="24"/>
          <w:szCs w:val="24"/>
          <w:lang w:val="ro-RO"/>
        </w:rPr>
      </w:pPr>
    </w:p>
    <w:p w:rsidR="007C26B9" w:rsidRPr="00B04A10" w:rsidRDefault="007C26B9" w:rsidP="007C26B9">
      <w:pPr>
        <w:rPr>
          <w:rFonts w:ascii="Arial" w:hAnsi="Arial" w:cs="Arial"/>
          <w:sz w:val="24"/>
          <w:szCs w:val="24"/>
          <w:lang w:val="ro-RO"/>
        </w:rPr>
      </w:pPr>
    </w:p>
    <w:p w:rsidR="007C26B9" w:rsidRPr="00B04A10" w:rsidRDefault="007C26B9" w:rsidP="007C26B9">
      <w:pPr>
        <w:rPr>
          <w:rFonts w:ascii="Arial" w:hAnsi="Arial" w:cs="Arial"/>
          <w:sz w:val="24"/>
          <w:szCs w:val="24"/>
          <w:lang w:val="ro-RO"/>
        </w:rPr>
      </w:pPr>
    </w:p>
    <w:p w:rsidR="007C26B9" w:rsidRPr="00B04A10" w:rsidRDefault="007C26B9" w:rsidP="007C26B9">
      <w:pPr>
        <w:rPr>
          <w:rFonts w:ascii="Arial" w:hAnsi="Arial" w:cs="Arial"/>
          <w:sz w:val="24"/>
          <w:szCs w:val="24"/>
          <w:lang w:val="ro-RO"/>
        </w:rPr>
      </w:pPr>
      <w:r w:rsidRPr="00B04A10">
        <w:rPr>
          <w:rFonts w:ascii="Arial" w:hAnsi="Arial" w:cs="Arial"/>
          <w:sz w:val="24"/>
          <w:szCs w:val="24"/>
          <w:lang w:val="ro-RO"/>
        </w:rPr>
        <w:t xml:space="preserve">                                                                                         Semnǎtura, funcţia, </w:t>
      </w:r>
    </w:p>
    <w:p w:rsidR="007C26B9" w:rsidRPr="00B04A10" w:rsidRDefault="007C26B9" w:rsidP="007C26B9">
      <w:pPr>
        <w:rPr>
          <w:rFonts w:ascii="Arial" w:hAnsi="Arial" w:cs="Arial"/>
          <w:sz w:val="24"/>
          <w:szCs w:val="24"/>
          <w:lang w:val="ro-RO"/>
        </w:rPr>
      </w:pPr>
      <w:r w:rsidRPr="00B04A10">
        <w:rPr>
          <w:rFonts w:ascii="Arial" w:hAnsi="Arial" w:cs="Arial"/>
          <w:sz w:val="24"/>
          <w:szCs w:val="24"/>
          <w:lang w:val="ro-RO"/>
        </w:rPr>
        <w:t xml:space="preserve">                                                                    celui care a efectuat instruirea</w:t>
      </w:r>
    </w:p>
    <w:p w:rsidR="007C26B9" w:rsidRPr="00B04A10" w:rsidRDefault="007C26B9" w:rsidP="007C26B9">
      <w:pPr>
        <w:ind w:left="5040"/>
        <w:rPr>
          <w:rFonts w:ascii="Arial" w:hAnsi="Arial" w:cs="Arial"/>
          <w:sz w:val="24"/>
          <w:szCs w:val="24"/>
          <w:lang w:val="ro-RO"/>
        </w:rPr>
      </w:pPr>
      <w:r w:rsidRPr="00B04A10">
        <w:rPr>
          <w:rFonts w:ascii="Arial" w:hAnsi="Arial" w:cs="Arial"/>
          <w:sz w:val="24"/>
          <w:szCs w:val="24"/>
          <w:lang w:val="ro-RO"/>
        </w:rPr>
        <w:t xml:space="preserve">                                                                                       .........................................................</w:t>
      </w:r>
    </w:p>
    <w:p w:rsidR="007C26B9" w:rsidRPr="00B04A10" w:rsidRDefault="007C26B9" w:rsidP="007C26B9">
      <w:pPr>
        <w:rPr>
          <w:rFonts w:ascii="Arial" w:hAnsi="Arial" w:cs="Arial"/>
          <w:sz w:val="24"/>
          <w:szCs w:val="24"/>
          <w:lang w:val="ro-RO"/>
        </w:rPr>
      </w:pPr>
    </w:p>
    <w:p w:rsidR="007C26B9" w:rsidRPr="00B04A10" w:rsidRDefault="007C26B9" w:rsidP="007C26B9">
      <w:pPr>
        <w:rPr>
          <w:rFonts w:ascii="Arial" w:hAnsi="Arial" w:cs="Arial"/>
          <w:sz w:val="24"/>
          <w:szCs w:val="24"/>
          <w:lang w:val="ro-RO"/>
        </w:rPr>
      </w:pPr>
      <w:r w:rsidRPr="00B04A10">
        <w:rPr>
          <w:rFonts w:ascii="Arial" w:hAnsi="Arial" w:cs="Arial"/>
          <w:sz w:val="24"/>
          <w:szCs w:val="24"/>
          <w:lang w:val="ro-RO"/>
        </w:rPr>
        <w:t>Resp. SSM .............................</w:t>
      </w:r>
    </w:p>
    <w:p w:rsidR="007C26B9" w:rsidRPr="00B04A10" w:rsidRDefault="007C26B9" w:rsidP="007C26B9">
      <w:pPr>
        <w:rPr>
          <w:rFonts w:ascii="Arial" w:hAnsi="Arial" w:cs="Arial"/>
          <w:sz w:val="24"/>
          <w:szCs w:val="24"/>
          <w:lang w:val="ro-RO"/>
        </w:rPr>
      </w:pPr>
    </w:p>
    <w:p w:rsidR="007C26B9" w:rsidRPr="00B04A10" w:rsidRDefault="007C26B9" w:rsidP="007C26B9">
      <w:pPr>
        <w:rPr>
          <w:rFonts w:ascii="Arial" w:hAnsi="Arial" w:cs="Arial"/>
          <w:sz w:val="24"/>
          <w:szCs w:val="24"/>
          <w:lang w:val="ro-RO"/>
        </w:rPr>
      </w:pPr>
      <w:r w:rsidRPr="00B04A10">
        <w:rPr>
          <w:rFonts w:ascii="Arial" w:hAnsi="Arial" w:cs="Arial"/>
          <w:sz w:val="24"/>
          <w:szCs w:val="24"/>
          <w:lang w:val="ro-RO"/>
        </w:rPr>
        <w:t>Resp. SU ..................................</w:t>
      </w:r>
    </w:p>
    <w:p w:rsidR="007C26B9" w:rsidRPr="00B04A10" w:rsidRDefault="007C26B9" w:rsidP="007C26B9">
      <w:pPr>
        <w:rPr>
          <w:rFonts w:ascii="Arial" w:hAnsi="Arial" w:cs="Arial"/>
          <w:sz w:val="24"/>
          <w:szCs w:val="24"/>
          <w:lang w:val="ro-RO"/>
        </w:rPr>
      </w:pPr>
    </w:p>
    <w:p w:rsidR="007C26B9" w:rsidRPr="00B04A10" w:rsidRDefault="007C26B9" w:rsidP="007C26B9">
      <w:pPr>
        <w:rPr>
          <w:rFonts w:ascii="Arial" w:hAnsi="Arial" w:cs="Arial"/>
          <w:sz w:val="24"/>
          <w:szCs w:val="24"/>
          <w:lang w:val="ro-RO"/>
        </w:rPr>
      </w:pPr>
      <w:r w:rsidRPr="00B04A10">
        <w:rPr>
          <w:rFonts w:ascii="Arial" w:hAnsi="Arial" w:cs="Arial"/>
          <w:sz w:val="24"/>
          <w:szCs w:val="24"/>
          <w:lang w:val="ro-RO"/>
        </w:rPr>
        <w:t>Resp. PM ..............................</w:t>
      </w:r>
    </w:p>
    <w:p w:rsidR="007C26B9" w:rsidRPr="00B04A10" w:rsidRDefault="007C26B9" w:rsidP="007C26B9">
      <w:pPr>
        <w:jc w:val="center"/>
        <w:rPr>
          <w:sz w:val="24"/>
          <w:szCs w:val="24"/>
          <w:lang w:val="ro-RO"/>
        </w:rPr>
      </w:pPr>
    </w:p>
    <w:p w:rsidR="007C26B9" w:rsidRPr="00B04A10" w:rsidRDefault="007C26B9" w:rsidP="007C26B9">
      <w:pPr>
        <w:jc w:val="right"/>
        <w:rPr>
          <w:sz w:val="24"/>
          <w:szCs w:val="24"/>
          <w:lang w:val="ro-RO"/>
        </w:rPr>
      </w:pPr>
    </w:p>
    <w:p w:rsidR="007C26B9" w:rsidRPr="00B04A10" w:rsidRDefault="007C26B9" w:rsidP="007C26B9">
      <w:pPr>
        <w:jc w:val="center"/>
        <w:rPr>
          <w:b/>
          <w:i/>
          <w:sz w:val="24"/>
          <w:szCs w:val="24"/>
          <w:lang w:val="ro-RO"/>
        </w:rPr>
      </w:pPr>
    </w:p>
    <w:p w:rsidR="007C26B9" w:rsidRPr="00B04A10" w:rsidRDefault="007C26B9" w:rsidP="007C26B9">
      <w:pPr>
        <w:jc w:val="center"/>
        <w:rPr>
          <w:b/>
          <w:i/>
          <w:sz w:val="24"/>
          <w:szCs w:val="24"/>
          <w:lang w:val="ro-RO"/>
        </w:rPr>
      </w:pPr>
    </w:p>
    <w:p w:rsidR="007C26B9" w:rsidRPr="00B04A10" w:rsidRDefault="007C26B9" w:rsidP="007C26B9">
      <w:pPr>
        <w:rPr>
          <w:b/>
          <w:i/>
          <w:sz w:val="24"/>
          <w:szCs w:val="24"/>
          <w:lang w:val="ro-RO"/>
        </w:rPr>
      </w:pPr>
    </w:p>
    <w:p w:rsidR="00DF6002" w:rsidRPr="00B04A10" w:rsidRDefault="00DF6002" w:rsidP="007C26B9">
      <w:pPr>
        <w:rPr>
          <w:b/>
          <w:i/>
          <w:sz w:val="24"/>
          <w:szCs w:val="24"/>
          <w:lang w:val="ro-RO"/>
        </w:rPr>
      </w:pPr>
    </w:p>
    <w:p w:rsidR="00DF6002" w:rsidRPr="00B04A10" w:rsidRDefault="00DF6002" w:rsidP="007C26B9">
      <w:pPr>
        <w:rPr>
          <w:b/>
          <w:i/>
          <w:sz w:val="24"/>
          <w:szCs w:val="24"/>
          <w:lang w:val="ro-RO"/>
        </w:rPr>
      </w:pPr>
    </w:p>
    <w:p w:rsidR="00DF6002" w:rsidRPr="00B04A10" w:rsidRDefault="00DF6002" w:rsidP="007C26B9">
      <w:pPr>
        <w:rPr>
          <w:b/>
          <w:i/>
          <w:sz w:val="24"/>
          <w:szCs w:val="24"/>
          <w:lang w:val="ro-RO"/>
        </w:rPr>
      </w:pPr>
    </w:p>
    <w:p w:rsidR="007C26B9" w:rsidRPr="00B04A10" w:rsidRDefault="007C26B9" w:rsidP="007C26B9">
      <w:pPr>
        <w:jc w:val="center"/>
        <w:rPr>
          <w:b/>
          <w:i/>
          <w:sz w:val="24"/>
          <w:szCs w:val="24"/>
          <w:lang w:val="ro-RO"/>
        </w:rPr>
      </w:pPr>
    </w:p>
    <w:p w:rsidR="007C26B9" w:rsidRPr="00B04A10" w:rsidRDefault="007C26B9" w:rsidP="007C26B9">
      <w:pPr>
        <w:jc w:val="center"/>
        <w:rPr>
          <w:b/>
          <w:i/>
          <w:sz w:val="24"/>
          <w:szCs w:val="24"/>
          <w:lang w:val="ro-RO"/>
        </w:rPr>
      </w:pPr>
      <w:r w:rsidRPr="00B04A10">
        <w:rPr>
          <w:b/>
          <w:i/>
          <w:sz w:val="24"/>
          <w:szCs w:val="24"/>
          <w:lang w:val="ro-RO"/>
        </w:rPr>
        <w:t>TABEL  NOMINAL</w:t>
      </w:r>
    </w:p>
    <w:p w:rsidR="007C26B9" w:rsidRPr="00B04A10" w:rsidRDefault="007C26B9" w:rsidP="007C26B9">
      <w:pPr>
        <w:jc w:val="center"/>
        <w:rPr>
          <w:b/>
          <w:sz w:val="24"/>
          <w:szCs w:val="24"/>
          <w:lang w:val="ro-RO"/>
        </w:rPr>
      </w:pPr>
      <w:r w:rsidRPr="00B04A10">
        <w:rPr>
          <w:b/>
          <w:sz w:val="24"/>
          <w:szCs w:val="24"/>
          <w:lang w:val="ro-RO"/>
        </w:rPr>
        <w:t>cu persoanele participante la instruire</w:t>
      </w:r>
    </w:p>
    <w:p w:rsidR="007C26B9" w:rsidRPr="00B04A10" w:rsidRDefault="007C26B9" w:rsidP="007C26B9">
      <w:pPr>
        <w:jc w:val="center"/>
        <w:rPr>
          <w:sz w:val="24"/>
          <w:szCs w:val="24"/>
          <w:lang w:val="ro-RO"/>
        </w:rPr>
      </w:pPr>
    </w:p>
    <w:p w:rsidR="007C26B9" w:rsidRPr="00B04A10" w:rsidRDefault="007C26B9" w:rsidP="007C26B9">
      <w:pPr>
        <w:rPr>
          <w:sz w:val="24"/>
          <w:szCs w:val="24"/>
          <w:lang w:val="ro-RO"/>
        </w:rPr>
      </w:pPr>
      <w:r w:rsidRPr="00B04A10">
        <w:rPr>
          <w:sz w:val="24"/>
          <w:szCs w:val="24"/>
          <w:lang w:val="ro-RO"/>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7C26B9" w:rsidRPr="00B04A10" w:rsidRDefault="007C26B9" w:rsidP="007C26B9">
      <w:pPr>
        <w:rPr>
          <w:sz w:val="24"/>
          <w:szCs w:val="24"/>
          <w:lang w:val="ro-RO"/>
        </w:rPr>
      </w:pPr>
    </w:p>
    <w:p w:rsidR="007C26B9" w:rsidRPr="00B04A10" w:rsidRDefault="007C26B9" w:rsidP="007C26B9">
      <w:pPr>
        <w:rPr>
          <w:sz w:val="24"/>
          <w:szCs w:val="24"/>
          <w:lang w:val="ro-RO"/>
        </w:rPr>
      </w:pPr>
    </w:p>
    <w:p w:rsidR="007C26B9" w:rsidRPr="00B04A10" w:rsidRDefault="007C26B9" w:rsidP="007C26B9">
      <w:pPr>
        <w:rPr>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RPr="00B04A10" w:rsidTr="007C26B9">
        <w:tc>
          <w:tcPr>
            <w:tcW w:w="600" w:type="dxa"/>
            <w:tcBorders>
              <w:top w:val="single" w:sz="4" w:space="0" w:color="auto"/>
              <w:left w:val="single" w:sz="4" w:space="0" w:color="auto"/>
              <w:bottom w:val="single" w:sz="4" w:space="0" w:color="auto"/>
              <w:right w:val="single" w:sz="4" w:space="0" w:color="auto"/>
            </w:tcBorders>
            <w:hideMark/>
          </w:tcPr>
          <w:p w:rsidR="007C26B9" w:rsidRPr="00B04A10" w:rsidRDefault="007C26B9">
            <w:pPr>
              <w:jc w:val="center"/>
              <w:rPr>
                <w:sz w:val="24"/>
                <w:szCs w:val="24"/>
                <w:lang w:val="ro-RO"/>
              </w:rPr>
            </w:pPr>
            <w:r w:rsidRPr="00B04A10">
              <w:rPr>
                <w:sz w:val="24"/>
                <w:szCs w:val="24"/>
                <w:lang w:val="ro-RO"/>
              </w:rPr>
              <w:t>Nr. crt.</w:t>
            </w:r>
          </w:p>
        </w:tc>
        <w:tc>
          <w:tcPr>
            <w:tcW w:w="4560" w:type="dxa"/>
            <w:tcBorders>
              <w:top w:val="single" w:sz="4" w:space="0" w:color="auto"/>
              <w:left w:val="single" w:sz="4" w:space="0" w:color="auto"/>
              <w:bottom w:val="single" w:sz="4" w:space="0" w:color="auto"/>
              <w:right w:val="single" w:sz="4" w:space="0" w:color="auto"/>
            </w:tcBorders>
            <w:hideMark/>
          </w:tcPr>
          <w:p w:rsidR="007C26B9" w:rsidRPr="00B04A10" w:rsidRDefault="007C26B9">
            <w:pPr>
              <w:jc w:val="center"/>
              <w:rPr>
                <w:sz w:val="24"/>
                <w:szCs w:val="24"/>
                <w:lang w:val="ro-RO"/>
              </w:rPr>
            </w:pPr>
            <w:r w:rsidRPr="00B04A10">
              <w:rPr>
                <w:sz w:val="24"/>
                <w:szCs w:val="24"/>
                <w:lang w:val="ro-RO"/>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7C26B9" w:rsidRPr="00B04A10" w:rsidRDefault="007C26B9">
            <w:pPr>
              <w:jc w:val="center"/>
              <w:rPr>
                <w:sz w:val="24"/>
                <w:szCs w:val="24"/>
                <w:lang w:val="ro-RO"/>
              </w:rPr>
            </w:pPr>
            <w:r w:rsidRPr="00B04A10">
              <w:rPr>
                <w:sz w:val="24"/>
                <w:szCs w:val="24"/>
                <w:lang w:val="ro-RO"/>
              </w:rPr>
              <w:t>Act identitate /</w:t>
            </w:r>
          </w:p>
          <w:p w:rsidR="007C26B9" w:rsidRPr="00B04A10" w:rsidRDefault="007C26B9">
            <w:pPr>
              <w:jc w:val="center"/>
              <w:rPr>
                <w:sz w:val="24"/>
                <w:szCs w:val="24"/>
                <w:lang w:val="ro-RO"/>
              </w:rPr>
            </w:pPr>
            <w:r w:rsidRPr="00B04A10">
              <w:rPr>
                <w:sz w:val="24"/>
                <w:szCs w:val="24"/>
                <w:lang w:val="ro-RO"/>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7C26B9" w:rsidRPr="00B04A10" w:rsidRDefault="007C26B9">
            <w:pPr>
              <w:jc w:val="center"/>
              <w:rPr>
                <w:sz w:val="24"/>
                <w:szCs w:val="24"/>
                <w:lang w:val="ro-RO"/>
              </w:rPr>
            </w:pPr>
            <w:r w:rsidRPr="00B04A10">
              <w:rPr>
                <w:sz w:val="24"/>
                <w:szCs w:val="24"/>
                <w:lang w:val="ro-RO"/>
              </w:rPr>
              <w:t>Semnatura</w:t>
            </w:r>
          </w:p>
        </w:tc>
      </w:tr>
      <w:tr w:rsidR="007C26B9" w:rsidRPr="00B04A10"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r w:rsidR="007C26B9" w:rsidRPr="00B04A10" w:rsidTr="007C26B9">
        <w:tc>
          <w:tcPr>
            <w:tcW w:w="60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456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c>
          <w:tcPr>
            <w:tcW w:w="1920" w:type="dxa"/>
            <w:tcBorders>
              <w:top w:val="single" w:sz="4" w:space="0" w:color="auto"/>
              <w:left w:val="single" w:sz="4" w:space="0" w:color="auto"/>
              <w:bottom w:val="single" w:sz="4" w:space="0" w:color="auto"/>
              <w:right w:val="single" w:sz="4" w:space="0" w:color="auto"/>
            </w:tcBorders>
          </w:tcPr>
          <w:p w:rsidR="007C26B9" w:rsidRPr="00B04A10" w:rsidRDefault="007C26B9">
            <w:pPr>
              <w:rPr>
                <w:sz w:val="24"/>
                <w:szCs w:val="24"/>
                <w:lang w:val="ro-RO"/>
              </w:rPr>
            </w:pPr>
          </w:p>
        </w:tc>
      </w:tr>
    </w:tbl>
    <w:p w:rsidR="007C26B9" w:rsidRPr="00B04A10" w:rsidRDefault="007C26B9" w:rsidP="007C26B9">
      <w:pPr>
        <w:rPr>
          <w:sz w:val="24"/>
          <w:szCs w:val="24"/>
          <w:lang w:val="ro-RO"/>
        </w:rPr>
      </w:pPr>
    </w:p>
    <w:p w:rsidR="007C26B9" w:rsidRPr="00B04A10" w:rsidRDefault="007C26B9" w:rsidP="007C26B9">
      <w:pPr>
        <w:rPr>
          <w:sz w:val="24"/>
          <w:szCs w:val="24"/>
          <w:lang w:val="ro-RO"/>
        </w:rPr>
      </w:pPr>
    </w:p>
    <w:p w:rsidR="007C26B9" w:rsidRPr="00B04A10" w:rsidRDefault="007C26B9" w:rsidP="007C26B9">
      <w:pPr>
        <w:rPr>
          <w:sz w:val="24"/>
          <w:szCs w:val="24"/>
          <w:lang w:val="ro-RO"/>
        </w:rPr>
      </w:pPr>
      <w:r w:rsidRPr="00B04A10">
        <w:rPr>
          <w:sz w:val="24"/>
          <w:szCs w:val="24"/>
          <w:lang w:val="ro-RO"/>
        </w:rPr>
        <w:t xml:space="preserve">    Numele şi prenumele persoanei care a primit un exemplar   </w:t>
      </w:r>
    </w:p>
    <w:p w:rsidR="007C26B9" w:rsidRPr="00B04A10" w:rsidRDefault="007C26B9" w:rsidP="007C26B9">
      <w:pPr>
        <w:rPr>
          <w:sz w:val="24"/>
          <w:szCs w:val="24"/>
          <w:lang w:val="ro-RO"/>
        </w:rPr>
      </w:pPr>
      <w:r w:rsidRPr="00B04A10">
        <w:rPr>
          <w:sz w:val="24"/>
          <w:szCs w:val="24"/>
          <w:lang w:val="ro-RO"/>
        </w:rPr>
        <w:t xml:space="preserve">    ……………………………….............................................</w:t>
      </w:r>
    </w:p>
    <w:p w:rsidR="007C26B9" w:rsidRPr="00B04A10" w:rsidRDefault="007C26B9" w:rsidP="007C26B9">
      <w:pPr>
        <w:rPr>
          <w:sz w:val="24"/>
          <w:szCs w:val="24"/>
          <w:lang w:val="ro-RO"/>
        </w:rPr>
      </w:pPr>
    </w:p>
    <w:p w:rsidR="007C26B9" w:rsidRPr="00B04A10" w:rsidRDefault="007C26B9" w:rsidP="007C26B9">
      <w:pPr>
        <w:rPr>
          <w:sz w:val="24"/>
          <w:szCs w:val="24"/>
          <w:lang w:val="ro-RO"/>
        </w:rPr>
      </w:pPr>
      <w:r w:rsidRPr="00B04A10">
        <w:rPr>
          <w:sz w:val="24"/>
          <w:szCs w:val="24"/>
          <w:lang w:val="ro-RO"/>
        </w:rPr>
        <w:t xml:space="preserve">    Semnatura …………………………………….</w:t>
      </w:r>
    </w:p>
    <w:p w:rsidR="00107EA4" w:rsidRPr="00B04A10" w:rsidRDefault="00107EA4" w:rsidP="007C26B9">
      <w:pPr>
        <w:pStyle w:val="Heading1"/>
        <w:rPr>
          <w:b w:val="0"/>
          <w:sz w:val="20"/>
          <w:lang w:val="ro-RO"/>
        </w:rPr>
        <w:sectPr w:rsidR="00107EA4" w:rsidRPr="00B04A10" w:rsidSect="00DF6002">
          <w:pgSz w:w="11906" w:h="16838"/>
          <w:pgMar w:top="567" w:right="737" w:bottom="709" w:left="1531" w:header="731" w:footer="907" w:gutter="0"/>
          <w:cols w:space="708"/>
        </w:sectPr>
      </w:pPr>
    </w:p>
    <w:p w:rsidR="00107EA4" w:rsidRPr="00B04A10" w:rsidRDefault="00107EA4" w:rsidP="00923608">
      <w:pPr>
        <w:rPr>
          <w:b/>
          <w:sz w:val="40"/>
          <w:szCs w:val="40"/>
          <w:lang w:val="ro-RO"/>
        </w:rPr>
      </w:pPr>
    </w:p>
    <w:p w:rsidR="00107EA4" w:rsidRPr="00B04A10" w:rsidRDefault="00107EA4" w:rsidP="00923608">
      <w:pPr>
        <w:rPr>
          <w:b/>
          <w:sz w:val="40"/>
          <w:szCs w:val="40"/>
          <w:lang w:val="ro-RO"/>
        </w:rPr>
      </w:pPr>
    </w:p>
    <w:p w:rsidR="00107EA4" w:rsidRPr="00B04A10" w:rsidRDefault="00107EA4" w:rsidP="00923608">
      <w:pPr>
        <w:jc w:val="center"/>
        <w:rPr>
          <w:caps/>
          <w:color w:val="808080"/>
          <w:szCs w:val="28"/>
          <w:lang w:val="ro-RO"/>
        </w:rPr>
      </w:pPr>
      <w:r w:rsidRPr="00B04A10">
        <w:rPr>
          <w:caps/>
          <w:color w:val="808080"/>
          <w:szCs w:val="28"/>
          <w:lang w:val="ro-RO"/>
        </w:rPr>
        <w:t>ANTET PRESTATOR (OPTIONAL)</w:t>
      </w:r>
    </w:p>
    <w:p w:rsidR="00107EA4" w:rsidRPr="00B04A10" w:rsidRDefault="00107EA4" w:rsidP="00923608">
      <w:pPr>
        <w:jc w:val="center"/>
        <w:rPr>
          <w:b/>
          <w:caps/>
          <w:sz w:val="26"/>
          <w:szCs w:val="26"/>
          <w:lang w:val="ro-RO"/>
        </w:rPr>
      </w:pPr>
    </w:p>
    <w:p w:rsidR="00107EA4" w:rsidRPr="00B04A10" w:rsidRDefault="00107EA4" w:rsidP="00923608">
      <w:pPr>
        <w:jc w:val="center"/>
        <w:rPr>
          <w:b/>
          <w:caps/>
          <w:sz w:val="26"/>
          <w:szCs w:val="26"/>
          <w:lang w:val="ro-RO"/>
        </w:rPr>
      </w:pPr>
    </w:p>
    <w:p w:rsidR="00107EA4" w:rsidRPr="00B04A10" w:rsidRDefault="00107EA4" w:rsidP="00923608">
      <w:pPr>
        <w:jc w:val="center"/>
        <w:rPr>
          <w:b/>
          <w:caps/>
          <w:sz w:val="26"/>
          <w:szCs w:val="26"/>
          <w:lang w:val="ro-RO"/>
        </w:rPr>
      </w:pPr>
    </w:p>
    <w:p w:rsidR="00107EA4" w:rsidRPr="00B04A10" w:rsidRDefault="00107EA4" w:rsidP="00923608">
      <w:pPr>
        <w:jc w:val="center"/>
        <w:rPr>
          <w:b/>
          <w:caps/>
          <w:sz w:val="26"/>
          <w:szCs w:val="26"/>
          <w:lang w:val="ro-RO"/>
        </w:rPr>
      </w:pPr>
      <w:r w:rsidRPr="00B04A10">
        <w:rPr>
          <w:b/>
          <w:caps/>
          <w:sz w:val="26"/>
          <w:szCs w:val="26"/>
          <w:lang w:val="ro-RO"/>
        </w:rPr>
        <w:t>Adresa pentru insotirea contractului</w:t>
      </w:r>
    </w:p>
    <w:p w:rsidR="00107EA4" w:rsidRPr="00B04A10" w:rsidRDefault="00107EA4" w:rsidP="00923608">
      <w:pPr>
        <w:jc w:val="center"/>
        <w:rPr>
          <w:b/>
          <w:caps/>
          <w:sz w:val="26"/>
          <w:szCs w:val="26"/>
          <w:lang w:val="ro-RO"/>
        </w:rPr>
      </w:pPr>
    </w:p>
    <w:p w:rsidR="00107EA4" w:rsidRPr="00B04A10" w:rsidRDefault="00107EA4" w:rsidP="00923608">
      <w:pPr>
        <w:jc w:val="center"/>
        <w:rPr>
          <w:b/>
          <w:caps/>
          <w:sz w:val="26"/>
          <w:szCs w:val="26"/>
          <w:lang w:val="ro-RO"/>
        </w:rPr>
      </w:pPr>
    </w:p>
    <w:p w:rsidR="00107EA4" w:rsidRPr="00B04A10" w:rsidRDefault="00107EA4" w:rsidP="00923608">
      <w:pPr>
        <w:jc w:val="center"/>
        <w:rPr>
          <w:b/>
          <w:caps/>
          <w:sz w:val="26"/>
          <w:szCs w:val="26"/>
          <w:lang w:val="ro-RO"/>
        </w:rPr>
      </w:pPr>
    </w:p>
    <w:p w:rsidR="00107EA4" w:rsidRPr="00B04A10" w:rsidRDefault="00107EA4" w:rsidP="00923608">
      <w:pPr>
        <w:jc w:val="center"/>
        <w:rPr>
          <w:b/>
          <w:caps/>
          <w:color w:val="808080"/>
          <w:sz w:val="32"/>
          <w:szCs w:val="32"/>
          <w:lang w:val="ro-RO"/>
        </w:rPr>
      </w:pPr>
      <w:r w:rsidRPr="00B04A10">
        <w:rPr>
          <w:b/>
          <w:caps/>
          <w:color w:val="808080"/>
          <w:sz w:val="32"/>
          <w:szCs w:val="32"/>
          <w:lang w:val="ro-RO"/>
        </w:rPr>
        <w:t xml:space="preserve">MODEL </w:t>
      </w:r>
    </w:p>
    <w:p w:rsidR="00107EA4" w:rsidRPr="00B04A10" w:rsidRDefault="00107EA4" w:rsidP="00923608">
      <w:pPr>
        <w:jc w:val="center"/>
        <w:rPr>
          <w:b/>
          <w:caps/>
          <w:color w:val="808080"/>
          <w:sz w:val="26"/>
          <w:szCs w:val="26"/>
          <w:lang w:val="ro-RO"/>
        </w:rPr>
      </w:pPr>
      <w:r w:rsidRPr="00B04A10">
        <w:rPr>
          <w:b/>
          <w:caps/>
          <w:color w:val="808080"/>
          <w:sz w:val="26"/>
          <w:szCs w:val="26"/>
          <w:lang w:val="ro-RO"/>
        </w:rPr>
        <w:t>cuprinde precizari minimale, poate fi completata, dupa caz si cu alte date</w:t>
      </w:r>
    </w:p>
    <w:p w:rsidR="00107EA4" w:rsidRPr="00B04A10" w:rsidRDefault="00107EA4" w:rsidP="00923608">
      <w:pPr>
        <w:jc w:val="both"/>
        <w:rPr>
          <w:b/>
          <w:caps/>
          <w:sz w:val="26"/>
          <w:szCs w:val="26"/>
          <w:lang w:val="ro-RO"/>
        </w:rPr>
      </w:pPr>
    </w:p>
    <w:p w:rsidR="00107EA4" w:rsidRPr="00B04A10" w:rsidRDefault="00107EA4" w:rsidP="00923608">
      <w:pPr>
        <w:jc w:val="both"/>
        <w:rPr>
          <w:b/>
          <w:caps/>
          <w:sz w:val="26"/>
          <w:szCs w:val="26"/>
          <w:lang w:val="ro-RO"/>
        </w:rPr>
      </w:pPr>
    </w:p>
    <w:p w:rsidR="00107EA4" w:rsidRPr="00B04A10" w:rsidRDefault="00107EA4" w:rsidP="00923608">
      <w:pPr>
        <w:jc w:val="both"/>
        <w:rPr>
          <w:b/>
          <w:caps/>
          <w:sz w:val="26"/>
          <w:szCs w:val="26"/>
          <w:lang w:val="ro-RO"/>
        </w:rPr>
      </w:pPr>
    </w:p>
    <w:p w:rsidR="00107EA4" w:rsidRPr="00B04A10" w:rsidRDefault="00107EA4" w:rsidP="00923608">
      <w:pPr>
        <w:ind w:firstLine="708"/>
        <w:jc w:val="both"/>
        <w:rPr>
          <w:b/>
          <w:caps/>
          <w:sz w:val="26"/>
          <w:szCs w:val="26"/>
          <w:lang w:val="ro-RO"/>
        </w:rPr>
      </w:pPr>
      <w:r w:rsidRPr="00B04A10">
        <w:rPr>
          <w:b/>
          <w:caps/>
          <w:sz w:val="26"/>
          <w:szCs w:val="26"/>
          <w:lang w:val="ro-RO"/>
        </w:rPr>
        <w:t>Catre</w:t>
      </w:r>
    </w:p>
    <w:p w:rsidR="00107EA4" w:rsidRPr="00B04A10" w:rsidRDefault="00107EA4" w:rsidP="00923608">
      <w:pPr>
        <w:jc w:val="both"/>
        <w:rPr>
          <w:b/>
          <w:caps/>
          <w:szCs w:val="28"/>
          <w:lang w:val="ro-RO"/>
        </w:rPr>
      </w:pPr>
      <w:r w:rsidRPr="00B04A10">
        <w:rPr>
          <w:b/>
          <w:szCs w:val="28"/>
          <w:lang w:val="ro-RO"/>
        </w:rPr>
        <w:t>Societatea Electrocentrale Bucureşti SA</w:t>
      </w:r>
      <w:r w:rsidRPr="00B04A10">
        <w:rPr>
          <w:b/>
          <w:caps/>
          <w:szCs w:val="28"/>
          <w:lang w:val="ro-RO"/>
        </w:rPr>
        <w:tab/>
      </w:r>
      <w:r w:rsidRPr="00B04A10">
        <w:rPr>
          <w:b/>
          <w:caps/>
          <w:szCs w:val="28"/>
          <w:lang w:val="ro-RO"/>
        </w:rPr>
        <w:tab/>
      </w:r>
      <w:r w:rsidRPr="00B04A10">
        <w:rPr>
          <w:b/>
          <w:caps/>
          <w:szCs w:val="28"/>
          <w:lang w:val="ro-RO"/>
        </w:rPr>
        <w:tab/>
      </w:r>
    </w:p>
    <w:p w:rsidR="00107EA4" w:rsidRPr="00B04A10" w:rsidRDefault="00107EA4" w:rsidP="00923608">
      <w:pPr>
        <w:jc w:val="both"/>
        <w:rPr>
          <w:b/>
          <w:caps/>
          <w:sz w:val="26"/>
          <w:szCs w:val="26"/>
          <w:lang w:val="ro-RO"/>
        </w:rPr>
      </w:pPr>
      <w:r w:rsidRPr="00B04A10">
        <w:rPr>
          <w:b/>
          <w:caps/>
          <w:sz w:val="26"/>
          <w:szCs w:val="26"/>
          <w:lang w:val="ro-RO"/>
        </w:rPr>
        <w:t>Splaiul Independentei nr. 227, Sector 6 Bucuresti</w:t>
      </w:r>
    </w:p>
    <w:p w:rsidR="00107EA4" w:rsidRPr="00B04A10" w:rsidRDefault="00107EA4" w:rsidP="00923608">
      <w:pPr>
        <w:ind w:firstLine="708"/>
        <w:jc w:val="both"/>
        <w:rPr>
          <w:b/>
          <w:caps/>
          <w:color w:val="000000"/>
          <w:sz w:val="26"/>
          <w:szCs w:val="26"/>
          <w:lang w:val="ro-RO"/>
        </w:rPr>
      </w:pPr>
    </w:p>
    <w:p w:rsidR="00107EA4" w:rsidRPr="00B04A10" w:rsidRDefault="00107EA4" w:rsidP="00923608">
      <w:pPr>
        <w:ind w:firstLine="708"/>
        <w:jc w:val="both"/>
        <w:rPr>
          <w:b/>
          <w:caps/>
          <w:color w:val="000000"/>
          <w:sz w:val="26"/>
          <w:szCs w:val="26"/>
          <w:lang w:val="ro-RO"/>
        </w:rPr>
      </w:pPr>
    </w:p>
    <w:p w:rsidR="00107EA4" w:rsidRPr="00B04A10" w:rsidRDefault="00107EA4" w:rsidP="00923608">
      <w:pPr>
        <w:ind w:firstLine="708"/>
        <w:rPr>
          <w:lang w:val="ro-RO"/>
        </w:rPr>
      </w:pPr>
      <w:r w:rsidRPr="00B04A10">
        <w:rPr>
          <w:lang w:val="ro-RO"/>
        </w:rPr>
        <w:t>Va transmitem alaturat contractul nr.___________, avand ca obiect _______________________, in două exemplare originale, in vederea semnarii.</w:t>
      </w:r>
    </w:p>
    <w:p w:rsidR="00107EA4" w:rsidRPr="00B04A10" w:rsidRDefault="00107EA4" w:rsidP="00923608">
      <w:pPr>
        <w:ind w:firstLine="708"/>
        <w:rPr>
          <w:lang w:val="ro-RO"/>
        </w:rPr>
      </w:pPr>
      <w:r w:rsidRPr="00B04A10">
        <w:rPr>
          <w:lang w:val="ro-RO"/>
        </w:rPr>
        <w:t>Mentionam urmatoarele:</w:t>
      </w:r>
    </w:p>
    <w:p w:rsidR="00107EA4" w:rsidRPr="00B04A10" w:rsidRDefault="00107EA4" w:rsidP="00923608">
      <w:pPr>
        <w:numPr>
          <w:ilvl w:val="1"/>
          <w:numId w:val="32"/>
        </w:numPr>
        <w:rPr>
          <w:lang w:val="ro-RO"/>
        </w:rPr>
      </w:pPr>
      <w:r w:rsidRPr="00B04A10">
        <w:rPr>
          <w:lang w:val="ro-RO"/>
        </w:rPr>
        <w:t>Valoarea contractului____________</w:t>
      </w:r>
    </w:p>
    <w:p w:rsidR="00107EA4" w:rsidRPr="00B04A10" w:rsidRDefault="00107EA4" w:rsidP="00923608">
      <w:pPr>
        <w:numPr>
          <w:ilvl w:val="1"/>
          <w:numId w:val="32"/>
        </w:numPr>
        <w:rPr>
          <w:lang w:val="ro-RO"/>
        </w:rPr>
      </w:pPr>
      <w:r w:rsidRPr="00B04A10">
        <w:rPr>
          <w:lang w:val="ro-RO"/>
        </w:rPr>
        <w:t>Termenul de prestare ____________(data sau numar de zile de la perfectarea contractului)</w:t>
      </w:r>
    </w:p>
    <w:p w:rsidR="00107EA4" w:rsidRPr="00B04A10" w:rsidRDefault="00107EA4" w:rsidP="00923608">
      <w:pPr>
        <w:numPr>
          <w:ilvl w:val="1"/>
          <w:numId w:val="32"/>
        </w:numPr>
        <w:rPr>
          <w:lang w:val="ro-RO"/>
        </w:rPr>
      </w:pPr>
      <w:r w:rsidRPr="00B04A10">
        <w:rPr>
          <w:lang w:val="ro-RO"/>
        </w:rPr>
        <w:t>Solicitam ca exemplarul nostru sa ne parvina: prin posta / prin delegat (se va alege varianta dorita);</w:t>
      </w:r>
    </w:p>
    <w:p w:rsidR="00107EA4" w:rsidRPr="00B04A10" w:rsidRDefault="00107EA4" w:rsidP="00923608">
      <w:pPr>
        <w:numPr>
          <w:ilvl w:val="1"/>
          <w:numId w:val="32"/>
        </w:numPr>
        <w:rPr>
          <w:lang w:val="ro-RO"/>
        </w:rPr>
      </w:pPr>
      <w:r w:rsidRPr="00B04A10">
        <w:rPr>
          <w:lang w:val="ro-RO"/>
        </w:rPr>
        <w:t>Data la care contractul este perfectat ne va fi comunicata: telefonic, la nr_____________, sau prin fax, la nr.________________.</w:t>
      </w:r>
    </w:p>
    <w:p w:rsidR="00107EA4" w:rsidRPr="00B04A10" w:rsidRDefault="00107EA4" w:rsidP="00923608">
      <w:pPr>
        <w:rPr>
          <w:lang w:val="ro-RO"/>
        </w:rPr>
      </w:pPr>
    </w:p>
    <w:p w:rsidR="00107EA4" w:rsidRPr="00B04A10" w:rsidRDefault="00107EA4" w:rsidP="00923608">
      <w:pPr>
        <w:rPr>
          <w:lang w:val="ro-RO"/>
        </w:rPr>
      </w:pPr>
    </w:p>
    <w:p w:rsidR="00107EA4" w:rsidRPr="00B04A10" w:rsidRDefault="00107EA4" w:rsidP="00923608">
      <w:pPr>
        <w:rPr>
          <w:lang w:val="ro-RO"/>
        </w:rPr>
      </w:pPr>
    </w:p>
    <w:p w:rsidR="00107EA4" w:rsidRPr="00B04A10" w:rsidRDefault="00107EA4" w:rsidP="00923608">
      <w:pPr>
        <w:rPr>
          <w:lang w:val="ro-RO"/>
        </w:rPr>
      </w:pPr>
    </w:p>
    <w:p w:rsidR="00107EA4" w:rsidRPr="00B04A10" w:rsidRDefault="00107EA4" w:rsidP="00923608">
      <w:pPr>
        <w:rPr>
          <w:lang w:val="ro-RO"/>
        </w:rPr>
      </w:pPr>
    </w:p>
    <w:p w:rsidR="00107EA4" w:rsidRPr="00B04A10" w:rsidRDefault="00107EA4" w:rsidP="00923608">
      <w:pPr>
        <w:rPr>
          <w:lang w:val="ro-RO"/>
        </w:rPr>
      </w:pPr>
    </w:p>
    <w:p w:rsidR="00107EA4" w:rsidRPr="00B04A10" w:rsidRDefault="00107EA4" w:rsidP="00923608">
      <w:pPr>
        <w:jc w:val="center"/>
        <w:rPr>
          <w:lang w:val="ro-RO"/>
        </w:rPr>
      </w:pPr>
      <w:r w:rsidRPr="00B04A10">
        <w:rPr>
          <w:lang w:val="ro-RO"/>
        </w:rPr>
        <w:t>DIRECTOR,</w:t>
      </w:r>
    </w:p>
    <w:p w:rsidR="00107EA4" w:rsidRPr="00B04A10" w:rsidRDefault="00107EA4" w:rsidP="00923608">
      <w:pPr>
        <w:jc w:val="center"/>
        <w:rPr>
          <w:lang w:val="ro-RO"/>
        </w:rPr>
      </w:pPr>
      <w:r w:rsidRPr="00B04A10">
        <w:rPr>
          <w:lang w:val="ro-RO"/>
        </w:rPr>
        <w:t>____________</w:t>
      </w:r>
    </w:p>
    <w:p w:rsidR="00107EA4" w:rsidRPr="00B04A10" w:rsidRDefault="00107EA4" w:rsidP="00923608">
      <w:pPr>
        <w:jc w:val="center"/>
        <w:rPr>
          <w:b/>
          <w:i/>
          <w:szCs w:val="28"/>
          <w:lang w:val="ro-RO"/>
        </w:rPr>
      </w:pPr>
    </w:p>
    <w:p w:rsidR="00107EA4" w:rsidRPr="00B04A10" w:rsidRDefault="00107EA4" w:rsidP="00923608">
      <w:pPr>
        <w:rPr>
          <w:b/>
          <w:sz w:val="40"/>
          <w:szCs w:val="40"/>
          <w:lang w:val="ro-RO"/>
        </w:rPr>
        <w:sectPr w:rsidR="00107EA4" w:rsidRPr="00B04A10">
          <w:type w:val="oddPage"/>
          <w:pgSz w:w="11906" w:h="16838"/>
          <w:pgMar w:top="635" w:right="567" w:bottom="720" w:left="1412" w:header="731" w:footer="737" w:gutter="0"/>
          <w:cols w:space="708"/>
        </w:sectPr>
      </w:pPr>
    </w:p>
    <w:p w:rsidR="00107EA4" w:rsidRPr="00B04A10" w:rsidRDefault="00107EA4" w:rsidP="00923608">
      <w:pPr>
        <w:jc w:val="center"/>
        <w:rPr>
          <w:b/>
          <w:sz w:val="40"/>
          <w:szCs w:val="40"/>
          <w:lang w:val="ro-RO"/>
        </w:rPr>
      </w:pPr>
      <w:r w:rsidRPr="00B04A10">
        <w:rPr>
          <w:b/>
          <w:sz w:val="40"/>
          <w:szCs w:val="40"/>
          <w:lang w:val="ro-RO"/>
        </w:rPr>
        <w:lastRenderedPageBreak/>
        <w:t xml:space="preserve"> SECŢIUNEA IV</w:t>
      </w:r>
    </w:p>
    <w:p w:rsidR="00107EA4" w:rsidRPr="00B04A10" w:rsidRDefault="00107EA4" w:rsidP="00923608">
      <w:pPr>
        <w:rPr>
          <w:sz w:val="16"/>
          <w:szCs w:val="16"/>
          <w:lang w:val="ro-RO"/>
        </w:rPr>
      </w:pPr>
    </w:p>
    <w:p w:rsidR="00107EA4" w:rsidRPr="00B04A10" w:rsidRDefault="00107EA4" w:rsidP="00923608">
      <w:pPr>
        <w:rPr>
          <w:szCs w:val="28"/>
          <w:lang w:val="ro-RO"/>
        </w:rPr>
      </w:pPr>
    </w:p>
    <w:p w:rsidR="00107EA4" w:rsidRPr="00B04A10" w:rsidRDefault="00107EA4" w:rsidP="00923608">
      <w:pPr>
        <w:rPr>
          <w:sz w:val="16"/>
          <w:szCs w:val="16"/>
          <w:lang w:val="ro-RO"/>
        </w:rPr>
      </w:pPr>
    </w:p>
    <w:p w:rsidR="00107EA4" w:rsidRPr="00B04A10" w:rsidRDefault="00107EA4" w:rsidP="00923608">
      <w:pPr>
        <w:pStyle w:val="Heading1"/>
        <w:ind w:firstLine="0"/>
        <w:jc w:val="center"/>
        <w:rPr>
          <w:bCs/>
          <w:sz w:val="32"/>
          <w:szCs w:val="32"/>
          <w:lang w:val="ro-RO"/>
        </w:rPr>
      </w:pPr>
      <w:r w:rsidRPr="00B04A10">
        <w:rPr>
          <w:bCs/>
          <w:sz w:val="32"/>
          <w:szCs w:val="32"/>
          <w:lang w:val="ro-RO"/>
        </w:rPr>
        <w:t>MODEL DE CONTRACT</w:t>
      </w:r>
    </w:p>
    <w:p w:rsidR="00107EA4" w:rsidRPr="00B04A10" w:rsidRDefault="00107EA4" w:rsidP="00923608">
      <w:pPr>
        <w:jc w:val="center"/>
        <w:rPr>
          <w:szCs w:val="28"/>
          <w:lang w:val="ro-RO"/>
        </w:rPr>
      </w:pPr>
      <w:r w:rsidRPr="00B04A10">
        <w:rPr>
          <w:szCs w:val="28"/>
          <w:lang w:val="ro-RO"/>
        </w:rPr>
        <w:t xml:space="preserve">             Pentru achiziţia de servicii:</w:t>
      </w:r>
    </w:p>
    <w:p w:rsidR="00107EA4" w:rsidRPr="00B04A10" w:rsidRDefault="00107EA4" w:rsidP="00923608">
      <w:pPr>
        <w:rPr>
          <w:szCs w:val="28"/>
          <w:lang w:val="ro-RO"/>
        </w:rPr>
      </w:pPr>
    </w:p>
    <w:p w:rsidR="00107EA4" w:rsidRPr="00B04A10" w:rsidRDefault="00DF6002" w:rsidP="00923608">
      <w:pPr>
        <w:jc w:val="center"/>
        <w:rPr>
          <w:b/>
          <w:szCs w:val="28"/>
          <w:lang w:val="ro-RO"/>
        </w:rPr>
      </w:pPr>
      <w:r w:rsidRPr="00B04A10">
        <w:rPr>
          <w:b/>
          <w:szCs w:val="28"/>
          <w:lang w:val="ro-RO"/>
        </w:rPr>
        <w:t>„Servicii de telefonie fixa pentru ELCEN”</w:t>
      </w:r>
    </w:p>
    <w:p w:rsidR="00DF6002" w:rsidRPr="00B04A10" w:rsidRDefault="00DF6002" w:rsidP="00923608">
      <w:pPr>
        <w:jc w:val="center"/>
        <w:rPr>
          <w:b/>
          <w:szCs w:val="28"/>
          <w:lang w:val="ro-RO"/>
        </w:rPr>
      </w:pPr>
    </w:p>
    <w:p w:rsidR="00107EA4" w:rsidRPr="00B04A10" w:rsidRDefault="00107EA4" w:rsidP="00923608">
      <w:pPr>
        <w:jc w:val="center"/>
        <w:rPr>
          <w:sz w:val="16"/>
          <w:szCs w:val="16"/>
          <w:lang w:val="ro-RO"/>
        </w:rPr>
      </w:pPr>
    </w:p>
    <w:p w:rsidR="00107EA4" w:rsidRPr="00B04A10" w:rsidRDefault="00107EA4" w:rsidP="00923608">
      <w:pPr>
        <w:jc w:val="both"/>
        <w:rPr>
          <w:color w:val="FF0000"/>
          <w:sz w:val="26"/>
          <w:szCs w:val="26"/>
          <w:lang w:val="ro-RO"/>
        </w:rPr>
      </w:pPr>
      <w:r w:rsidRPr="00B04A10">
        <w:rPr>
          <w:szCs w:val="28"/>
          <w:lang w:val="ro-RO"/>
        </w:rPr>
        <w:tab/>
      </w:r>
      <w:r w:rsidRPr="00B04A10">
        <w:rPr>
          <w:sz w:val="26"/>
          <w:szCs w:val="26"/>
          <w:lang w:val="ro-RO"/>
        </w:rPr>
        <w:t>Conţinutul clauzelor contractuale cuprinse in următoarele capitole este obligatoriu:</w:t>
      </w:r>
    </w:p>
    <w:p w:rsidR="00107EA4" w:rsidRPr="00B04A10" w:rsidRDefault="00107EA4" w:rsidP="00923608">
      <w:pPr>
        <w:rPr>
          <w:b/>
          <w:sz w:val="26"/>
          <w:szCs w:val="26"/>
          <w:u w:val="single"/>
          <w:lang w:val="ro-RO"/>
        </w:rPr>
      </w:pPr>
    </w:p>
    <w:p w:rsidR="00107EA4" w:rsidRPr="00B04A10" w:rsidRDefault="00107EA4" w:rsidP="00DF6002">
      <w:pPr>
        <w:spacing w:after="120"/>
        <w:rPr>
          <w:sz w:val="26"/>
          <w:szCs w:val="26"/>
          <w:lang w:val="ro-RO"/>
        </w:rPr>
      </w:pPr>
      <w:r w:rsidRPr="00B04A10">
        <w:rPr>
          <w:sz w:val="26"/>
          <w:szCs w:val="26"/>
          <w:lang w:val="ro-RO"/>
        </w:rPr>
        <w:t>CAP. 3. OBIECTUL CONTRACTULUI</w:t>
      </w:r>
      <w:r w:rsidRPr="00B04A10">
        <w:rPr>
          <w:sz w:val="26"/>
          <w:szCs w:val="26"/>
          <w:lang w:val="ro-RO"/>
        </w:rPr>
        <w:tab/>
        <w:t xml:space="preserve"> </w:t>
      </w:r>
    </w:p>
    <w:p w:rsidR="00107EA4" w:rsidRPr="00B04A10" w:rsidRDefault="00107EA4" w:rsidP="00DF6002">
      <w:pPr>
        <w:rPr>
          <w:sz w:val="26"/>
          <w:szCs w:val="26"/>
          <w:lang w:val="ro-RO"/>
        </w:rPr>
      </w:pPr>
      <w:r w:rsidRPr="00B04A10">
        <w:rPr>
          <w:sz w:val="26"/>
          <w:szCs w:val="26"/>
          <w:lang w:val="ro-RO"/>
        </w:rPr>
        <w:t>CAP. 4. VALOAREA CONTRACTULUI</w:t>
      </w:r>
    </w:p>
    <w:p w:rsidR="00DF6002" w:rsidRPr="00B04A10" w:rsidRDefault="00107EA4" w:rsidP="00DF6002">
      <w:pPr>
        <w:rPr>
          <w:color w:val="000000" w:themeColor="text1"/>
          <w:sz w:val="26"/>
          <w:szCs w:val="26"/>
          <w:lang w:val="ro-RO"/>
        </w:rPr>
      </w:pPr>
      <w:r w:rsidRPr="00B04A10">
        <w:rPr>
          <w:color w:val="000000" w:themeColor="text1"/>
          <w:sz w:val="26"/>
          <w:szCs w:val="26"/>
          <w:lang w:val="ro-RO"/>
        </w:rPr>
        <w:t xml:space="preserve">CAP. 5. DURATA </w:t>
      </w:r>
      <w:r w:rsidR="00E06270" w:rsidRPr="00B04A10">
        <w:rPr>
          <w:color w:val="000000" w:themeColor="text1"/>
          <w:sz w:val="26"/>
          <w:szCs w:val="26"/>
          <w:lang w:val="ro-RO"/>
        </w:rPr>
        <w:t>CONTRACTULUI; TERMENE</w:t>
      </w:r>
    </w:p>
    <w:p w:rsidR="00107EA4" w:rsidRPr="00B04A10" w:rsidRDefault="00107EA4" w:rsidP="00DF6002">
      <w:pPr>
        <w:rPr>
          <w:color w:val="000000" w:themeColor="text1"/>
          <w:sz w:val="26"/>
          <w:szCs w:val="26"/>
          <w:lang w:val="ro-RO"/>
        </w:rPr>
      </w:pPr>
      <w:r w:rsidRPr="00B04A10">
        <w:rPr>
          <w:sz w:val="26"/>
          <w:szCs w:val="26"/>
          <w:lang w:val="ro-RO"/>
        </w:rPr>
        <w:t>CAP. 6. DOCUMENTELE CONTRACTULUI SI PROCEDURA DE ATRIBUIRE</w:t>
      </w:r>
    </w:p>
    <w:p w:rsidR="00107EA4" w:rsidRPr="00B04A10" w:rsidRDefault="00107EA4" w:rsidP="00DF6002">
      <w:pPr>
        <w:rPr>
          <w:sz w:val="26"/>
          <w:szCs w:val="26"/>
          <w:lang w:val="ro-RO"/>
        </w:rPr>
      </w:pPr>
      <w:r w:rsidRPr="00B04A10">
        <w:rPr>
          <w:sz w:val="26"/>
          <w:szCs w:val="26"/>
          <w:lang w:val="ro-RO"/>
        </w:rPr>
        <w:t>CAP. 9. OBLIGAŢIILE PRESTATORULUI</w:t>
      </w:r>
    </w:p>
    <w:p w:rsidR="00107EA4" w:rsidRPr="00B04A10" w:rsidRDefault="00107EA4" w:rsidP="00DF6002">
      <w:pPr>
        <w:rPr>
          <w:sz w:val="26"/>
          <w:szCs w:val="26"/>
          <w:lang w:val="ro-RO"/>
        </w:rPr>
      </w:pPr>
      <w:r w:rsidRPr="00B04A10">
        <w:rPr>
          <w:sz w:val="26"/>
          <w:szCs w:val="26"/>
          <w:lang w:val="ro-RO"/>
        </w:rPr>
        <w:t>CAP. 10. OBLIGAŢIILE BENEFICIARULUI</w:t>
      </w:r>
    </w:p>
    <w:p w:rsidR="00DF6002" w:rsidRPr="00B04A10" w:rsidRDefault="00107EA4" w:rsidP="00DF6002">
      <w:pPr>
        <w:rPr>
          <w:smallCaps/>
          <w:sz w:val="26"/>
          <w:szCs w:val="26"/>
          <w:lang w:val="ro-RO"/>
        </w:rPr>
      </w:pPr>
      <w:r w:rsidRPr="00B04A10">
        <w:rPr>
          <w:smallCaps/>
          <w:sz w:val="26"/>
          <w:szCs w:val="26"/>
          <w:lang w:val="ro-RO"/>
        </w:rPr>
        <w:t>CAP.11. RECEPŢIA SERVICIILOR, INSPECŢII, TESTE</w:t>
      </w:r>
    </w:p>
    <w:p w:rsidR="00DF6002" w:rsidRPr="00B04A10" w:rsidRDefault="00DF6002" w:rsidP="00DF6002">
      <w:pPr>
        <w:rPr>
          <w:smallCaps/>
          <w:sz w:val="26"/>
          <w:szCs w:val="26"/>
          <w:lang w:val="ro-RO"/>
        </w:rPr>
      </w:pPr>
      <w:r w:rsidRPr="00B04A10">
        <w:rPr>
          <w:smallCaps/>
          <w:sz w:val="26"/>
          <w:szCs w:val="26"/>
          <w:lang w:val="ro-RO"/>
        </w:rPr>
        <w:t>CAP</w:t>
      </w:r>
      <w:r w:rsidR="00107EA4" w:rsidRPr="00B04A10">
        <w:rPr>
          <w:smallCaps/>
          <w:sz w:val="26"/>
          <w:szCs w:val="26"/>
          <w:lang w:val="ro-RO"/>
        </w:rPr>
        <w:t>. 12. GARANTII SI RESPONSABILITATI</w:t>
      </w:r>
    </w:p>
    <w:p w:rsidR="00107EA4" w:rsidRPr="00B04A10" w:rsidRDefault="00107EA4" w:rsidP="00DF6002">
      <w:pPr>
        <w:rPr>
          <w:smallCaps/>
          <w:sz w:val="26"/>
          <w:szCs w:val="26"/>
          <w:lang w:val="ro-RO"/>
        </w:rPr>
      </w:pPr>
      <w:r w:rsidRPr="00B04A10">
        <w:rPr>
          <w:sz w:val="26"/>
          <w:szCs w:val="26"/>
          <w:lang w:val="ro-RO"/>
        </w:rPr>
        <w:t>CAP.</w:t>
      </w:r>
      <w:r w:rsidR="00DF6002" w:rsidRPr="00B04A10">
        <w:rPr>
          <w:sz w:val="26"/>
          <w:szCs w:val="26"/>
          <w:lang w:val="ro-RO"/>
        </w:rPr>
        <w:t xml:space="preserve"> </w:t>
      </w:r>
      <w:r w:rsidRPr="00B04A10">
        <w:rPr>
          <w:sz w:val="26"/>
          <w:szCs w:val="26"/>
          <w:lang w:val="ro-RO"/>
        </w:rPr>
        <w:t>22. LEGEA APLICABILĂ CONTRACTULUI</w:t>
      </w:r>
    </w:p>
    <w:p w:rsidR="00107EA4" w:rsidRPr="00B04A10" w:rsidRDefault="00107EA4" w:rsidP="00DF6002">
      <w:pPr>
        <w:jc w:val="center"/>
        <w:rPr>
          <w:szCs w:val="28"/>
          <w:u w:val="single"/>
          <w:lang w:val="ro-RO"/>
        </w:rPr>
      </w:pPr>
    </w:p>
    <w:p w:rsidR="00DF6002" w:rsidRPr="00B04A10" w:rsidRDefault="00DF6002" w:rsidP="00DF6002">
      <w:pPr>
        <w:jc w:val="center"/>
        <w:rPr>
          <w:szCs w:val="28"/>
          <w:u w:val="single"/>
          <w:lang w:val="ro-RO"/>
        </w:rPr>
      </w:pPr>
    </w:p>
    <w:p w:rsidR="00DF6002" w:rsidRPr="00B04A10" w:rsidRDefault="00DF6002" w:rsidP="00DF6002">
      <w:pPr>
        <w:jc w:val="center"/>
        <w:rPr>
          <w:szCs w:val="28"/>
          <w:u w:val="single"/>
          <w:lang w:val="ro-RO"/>
        </w:rPr>
      </w:pPr>
    </w:p>
    <w:p w:rsidR="00107EA4" w:rsidRPr="00B04A10" w:rsidRDefault="00107EA4" w:rsidP="00DF6002">
      <w:pPr>
        <w:jc w:val="center"/>
        <w:rPr>
          <w:sz w:val="26"/>
          <w:szCs w:val="26"/>
          <w:lang w:val="ro-RO"/>
        </w:rPr>
      </w:pPr>
      <w:r w:rsidRPr="00B04A10">
        <w:rPr>
          <w:sz w:val="26"/>
          <w:szCs w:val="26"/>
          <w:lang w:val="ro-RO"/>
        </w:rPr>
        <w:t>DIRECTOR JURIDIC si ACHIZITII</w:t>
      </w:r>
    </w:p>
    <w:p w:rsidR="00107EA4" w:rsidRPr="00B04A10" w:rsidRDefault="00365F37" w:rsidP="00DF6002">
      <w:pPr>
        <w:jc w:val="center"/>
        <w:rPr>
          <w:sz w:val="26"/>
          <w:szCs w:val="26"/>
          <w:lang w:val="ro-RO"/>
        </w:rPr>
      </w:pPr>
      <w:r w:rsidRPr="00B04A10">
        <w:rPr>
          <w:sz w:val="26"/>
          <w:szCs w:val="26"/>
          <w:lang w:val="ro-RO"/>
        </w:rPr>
        <w:t>Mihai Volf</w:t>
      </w:r>
    </w:p>
    <w:p w:rsidR="00107EA4" w:rsidRPr="00B04A10" w:rsidRDefault="00107EA4" w:rsidP="00DF6002">
      <w:pPr>
        <w:jc w:val="center"/>
        <w:rPr>
          <w:sz w:val="26"/>
          <w:szCs w:val="26"/>
          <w:lang w:val="ro-RO"/>
        </w:rPr>
      </w:pPr>
    </w:p>
    <w:p w:rsidR="00DF6002" w:rsidRPr="00B04A10" w:rsidRDefault="00DF6002" w:rsidP="00DF6002">
      <w:pPr>
        <w:jc w:val="center"/>
        <w:rPr>
          <w:sz w:val="26"/>
          <w:szCs w:val="26"/>
          <w:lang w:val="ro-RO"/>
        </w:rPr>
      </w:pPr>
    </w:p>
    <w:p w:rsidR="00107EA4" w:rsidRPr="00B04A10" w:rsidRDefault="00107EA4" w:rsidP="00DF6002">
      <w:pPr>
        <w:jc w:val="center"/>
        <w:rPr>
          <w:sz w:val="26"/>
          <w:szCs w:val="26"/>
          <w:lang w:val="ro-RO"/>
        </w:rPr>
      </w:pPr>
      <w:r w:rsidRPr="00B04A10">
        <w:rPr>
          <w:sz w:val="26"/>
          <w:szCs w:val="26"/>
          <w:lang w:val="ro-RO"/>
        </w:rPr>
        <w:t>SERVICIUL JURIDIC</w:t>
      </w:r>
    </w:p>
    <w:p w:rsidR="00107EA4" w:rsidRPr="00B04A10" w:rsidRDefault="00107EA4" w:rsidP="00DF6002">
      <w:pPr>
        <w:jc w:val="center"/>
        <w:rPr>
          <w:sz w:val="26"/>
          <w:szCs w:val="26"/>
          <w:lang w:val="ro-RO"/>
        </w:rPr>
      </w:pPr>
      <w:r w:rsidRPr="00B04A10">
        <w:rPr>
          <w:sz w:val="26"/>
          <w:szCs w:val="26"/>
          <w:lang w:val="ro-RO"/>
        </w:rPr>
        <w:t>Mi</w:t>
      </w:r>
      <w:r w:rsidR="00365F37" w:rsidRPr="00B04A10">
        <w:rPr>
          <w:sz w:val="26"/>
          <w:szCs w:val="26"/>
          <w:lang w:val="ro-RO"/>
        </w:rPr>
        <w:t>oara Misloschi</w:t>
      </w:r>
    </w:p>
    <w:p w:rsidR="00107EA4" w:rsidRPr="00B04A10" w:rsidRDefault="00107EA4" w:rsidP="00DF6002">
      <w:pPr>
        <w:jc w:val="center"/>
        <w:rPr>
          <w:sz w:val="26"/>
          <w:szCs w:val="26"/>
          <w:lang w:val="ro-RO"/>
        </w:rPr>
      </w:pPr>
    </w:p>
    <w:p w:rsidR="00DF6002" w:rsidRPr="00B04A10" w:rsidRDefault="00DF6002" w:rsidP="00DF6002">
      <w:pPr>
        <w:jc w:val="center"/>
        <w:rPr>
          <w:sz w:val="26"/>
          <w:szCs w:val="26"/>
          <w:lang w:val="ro-RO"/>
        </w:rPr>
      </w:pPr>
    </w:p>
    <w:p w:rsidR="00107EA4" w:rsidRPr="00B04A10" w:rsidRDefault="00107EA4" w:rsidP="00DF6002">
      <w:pPr>
        <w:ind w:left="4320" w:hanging="4320"/>
        <w:jc w:val="center"/>
        <w:rPr>
          <w:sz w:val="26"/>
          <w:szCs w:val="26"/>
          <w:lang w:val="ro-RO"/>
        </w:rPr>
      </w:pPr>
      <w:r w:rsidRPr="00B04A10">
        <w:rPr>
          <w:sz w:val="26"/>
          <w:szCs w:val="26"/>
          <w:lang w:val="ro-RO"/>
        </w:rPr>
        <w:t>SERVICIUL ACHIZITII</w:t>
      </w:r>
    </w:p>
    <w:p w:rsidR="00107EA4" w:rsidRPr="00B04A10" w:rsidRDefault="00107EA4" w:rsidP="00DF6002">
      <w:pPr>
        <w:ind w:left="4320" w:hanging="4320"/>
        <w:jc w:val="center"/>
        <w:rPr>
          <w:sz w:val="26"/>
          <w:szCs w:val="26"/>
          <w:lang w:val="ro-RO"/>
        </w:rPr>
      </w:pPr>
      <w:r w:rsidRPr="00B04A10">
        <w:rPr>
          <w:sz w:val="26"/>
          <w:szCs w:val="26"/>
          <w:lang w:val="ro-RO"/>
        </w:rPr>
        <w:t>Ioana Untila</w:t>
      </w:r>
    </w:p>
    <w:p w:rsidR="00107EA4" w:rsidRPr="00B04A10" w:rsidRDefault="00107EA4" w:rsidP="00DF6002">
      <w:pPr>
        <w:pStyle w:val="BodyText"/>
        <w:jc w:val="center"/>
        <w:rPr>
          <w:sz w:val="26"/>
          <w:szCs w:val="26"/>
          <w:lang w:val="ro-RO"/>
        </w:rPr>
      </w:pPr>
    </w:p>
    <w:p w:rsidR="00DF6002" w:rsidRPr="00B04A10" w:rsidRDefault="00DF6002" w:rsidP="00DF6002">
      <w:pPr>
        <w:pStyle w:val="BodyText"/>
        <w:jc w:val="center"/>
        <w:rPr>
          <w:sz w:val="24"/>
          <w:szCs w:val="24"/>
          <w:lang w:val="ro-RO"/>
        </w:rPr>
      </w:pPr>
    </w:p>
    <w:p w:rsidR="00107EA4" w:rsidRPr="00B04A10" w:rsidRDefault="00DF6002" w:rsidP="00DF6002">
      <w:pPr>
        <w:pStyle w:val="BodyText"/>
        <w:jc w:val="center"/>
        <w:rPr>
          <w:sz w:val="24"/>
          <w:szCs w:val="24"/>
          <w:lang w:val="ro-RO"/>
        </w:rPr>
      </w:pPr>
      <w:r w:rsidRPr="00B04A10">
        <w:rPr>
          <w:sz w:val="24"/>
          <w:szCs w:val="24"/>
          <w:lang w:val="ro-RO"/>
        </w:rPr>
        <w:t>I</w:t>
      </w:r>
      <w:r w:rsidR="00107EA4" w:rsidRPr="00B04A10">
        <w:rPr>
          <w:sz w:val="24"/>
          <w:szCs w:val="24"/>
          <w:lang w:val="ro-RO"/>
        </w:rPr>
        <w:t>ntocmit,</w:t>
      </w:r>
    </w:p>
    <w:p w:rsidR="00107EA4" w:rsidRPr="00B04A10" w:rsidRDefault="007434B0" w:rsidP="00DF6002">
      <w:pPr>
        <w:jc w:val="center"/>
        <w:rPr>
          <w:sz w:val="24"/>
          <w:szCs w:val="24"/>
          <w:lang w:val="ro-RO"/>
        </w:rPr>
      </w:pPr>
      <w:r w:rsidRPr="00B04A10">
        <w:rPr>
          <w:sz w:val="24"/>
          <w:szCs w:val="24"/>
          <w:lang w:val="ro-RO"/>
        </w:rPr>
        <w:t>RESPONSABIL CONTRACT,</w:t>
      </w:r>
    </w:p>
    <w:p w:rsidR="00DF6002" w:rsidRPr="00B04A10" w:rsidRDefault="00DF6002" w:rsidP="00DF6002">
      <w:pPr>
        <w:jc w:val="center"/>
        <w:rPr>
          <w:sz w:val="24"/>
          <w:szCs w:val="24"/>
          <w:lang w:val="ro-RO"/>
        </w:rPr>
      </w:pPr>
      <w:r w:rsidRPr="00B04A10">
        <w:rPr>
          <w:sz w:val="24"/>
          <w:szCs w:val="24"/>
          <w:lang w:val="ro-RO"/>
        </w:rPr>
        <w:t>Virginia Ioanitescu</w:t>
      </w:r>
    </w:p>
    <w:p w:rsidR="00DF6002" w:rsidRDefault="00DF6002" w:rsidP="00DF6002">
      <w:pPr>
        <w:jc w:val="center"/>
        <w:rPr>
          <w:ins w:id="2" w:author="Gina.Ioanitescu" w:date="2019-10-30T07:51:00Z"/>
          <w:sz w:val="24"/>
          <w:szCs w:val="24"/>
          <w:lang w:val="ro-RO"/>
        </w:rPr>
      </w:pPr>
    </w:p>
    <w:p w:rsidR="003A63CE" w:rsidRPr="00B04A10" w:rsidRDefault="003A63CE" w:rsidP="00DF6002">
      <w:pPr>
        <w:jc w:val="center"/>
        <w:rPr>
          <w:sz w:val="24"/>
          <w:szCs w:val="24"/>
          <w:lang w:val="ro-RO"/>
        </w:rPr>
      </w:pPr>
    </w:p>
    <w:p w:rsidR="00DF6002" w:rsidRPr="00B04A10" w:rsidRDefault="00DF6002" w:rsidP="00DF6002">
      <w:pPr>
        <w:pStyle w:val="BodyText"/>
        <w:jc w:val="center"/>
        <w:rPr>
          <w:sz w:val="24"/>
          <w:szCs w:val="24"/>
          <w:lang w:val="ro-RO"/>
        </w:rPr>
      </w:pPr>
      <w:r w:rsidRPr="00B04A10">
        <w:rPr>
          <w:sz w:val="24"/>
          <w:szCs w:val="24"/>
          <w:lang w:val="ro-RO"/>
        </w:rPr>
        <w:t>DERULATOR CONTRACT,</w:t>
      </w:r>
    </w:p>
    <w:p w:rsidR="00DF6002" w:rsidRPr="00B04A10" w:rsidRDefault="00DF6002" w:rsidP="00DF6002">
      <w:pPr>
        <w:pStyle w:val="BodyText"/>
        <w:jc w:val="center"/>
        <w:rPr>
          <w:sz w:val="24"/>
          <w:szCs w:val="24"/>
          <w:lang w:val="ro-RO"/>
        </w:rPr>
      </w:pPr>
      <w:r w:rsidRPr="00B04A10">
        <w:rPr>
          <w:sz w:val="24"/>
          <w:szCs w:val="24"/>
          <w:lang w:val="ro-RO"/>
        </w:rPr>
        <w:t>Adrian Bucur</w:t>
      </w:r>
    </w:p>
    <w:p w:rsidR="00DF6002" w:rsidRPr="00B04A10" w:rsidRDefault="00DF6002" w:rsidP="00DF6002">
      <w:pPr>
        <w:jc w:val="center"/>
        <w:rPr>
          <w:lang w:val="ro-RO"/>
        </w:rPr>
      </w:pPr>
    </w:p>
    <w:p w:rsidR="00DF6002" w:rsidRPr="00B04A10" w:rsidRDefault="00DF6002" w:rsidP="00DF6002">
      <w:pPr>
        <w:jc w:val="center"/>
        <w:rPr>
          <w:lang w:val="ro-RO"/>
        </w:rPr>
      </w:pPr>
    </w:p>
    <w:p w:rsidR="00107EA4" w:rsidRPr="00B04A10" w:rsidRDefault="00107EA4">
      <w:pPr>
        <w:rPr>
          <w:lang w:val="ro-RO"/>
        </w:rPr>
      </w:pPr>
    </w:p>
    <w:sectPr w:rsidR="00107EA4" w:rsidRPr="00B04A10"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1B0" w:rsidRDefault="008611B0">
      <w:r>
        <w:separator/>
      </w:r>
    </w:p>
  </w:endnote>
  <w:endnote w:type="continuationSeparator" w:id="0">
    <w:p w:rsidR="008611B0" w:rsidRDefault="008611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A10" w:rsidRDefault="00B04A10" w:rsidP="00150E36">
    <w:pPr>
      <w:pStyle w:val="Footer"/>
      <w:ind w:right="360"/>
      <w:rPr>
        <w:sz w:val="20"/>
        <w:lang w:val="ro-RO"/>
      </w:rPr>
    </w:pPr>
  </w:p>
  <w:p w:rsidR="00B04A10" w:rsidRDefault="00B04A10" w:rsidP="00150E36">
    <w:pPr>
      <w:pStyle w:val="Footer"/>
      <w:ind w:right="360"/>
      <w:rPr>
        <w:sz w:val="20"/>
        <w:lang w:val="ro-RO"/>
      </w:rPr>
    </w:pPr>
  </w:p>
  <w:p w:rsidR="00B04A10" w:rsidRDefault="00B04A10" w:rsidP="00150E36">
    <w:pPr>
      <w:pStyle w:val="Footer"/>
      <w:ind w:right="360"/>
      <w:rPr>
        <w:sz w:val="20"/>
        <w:lang w:val="ro-RO"/>
      </w:rPr>
    </w:pPr>
  </w:p>
  <w:p w:rsidR="00B04A10" w:rsidRPr="0097759A" w:rsidRDefault="00B04A10" w:rsidP="00150E36">
    <w:pPr>
      <w:pStyle w:val="Footer"/>
      <w:ind w:right="360"/>
      <w:rPr>
        <w:lang w:val="es-ES"/>
      </w:rPr>
    </w:pPr>
    <w:r>
      <w:rPr>
        <w:sz w:val="20"/>
        <w:lang w:val="ro-RO"/>
      </w:rPr>
      <w:t>CCREPA/red. ELCEN SA2/Servicii de telefonie fixa ELCEN/octombrie 2019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1B0" w:rsidRDefault="008611B0">
      <w:r>
        <w:separator/>
      </w:r>
    </w:p>
  </w:footnote>
  <w:footnote w:type="continuationSeparator" w:id="0">
    <w:p w:rsidR="008611B0" w:rsidRDefault="008611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B2E2352"/>
    <w:multiLevelType w:val="hybridMultilevel"/>
    <w:tmpl w:val="2A22C058"/>
    <w:lvl w:ilvl="0" w:tplc="0409000F">
      <w:start w:val="1"/>
      <w:numFmt w:val="decimal"/>
      <w:lvlText w:val="%1."/>
      <w:lvlJc w:val="left"/>
      <w:pPr>
        <w:ind w:left="1571" w:hanging="360"/>
      </w:pPr>
      <w:rPr>
        <w:rFont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731C5C36"/>
    <w:multiLevelType w:val="singleLevel"/>
    <w:tmpl w:val="439E946C"/>
    <w:lvl w:ilvl="0">
      <w:start w:val="2"/>
      <w:numFmt w:val="bullet"/>
      <w:lvlText w:val="-"/>
      <w:lvlJc w:val="left"/>
      <w:pPr>
        <w:tabs>
          <w:tab w:val="num" w:pos="1534"/>
        </w:tabs>
        <w:ind w:left="1534" w:hanging="360"/>
      </w:pPr>
    </w:lvl>
  </w:abstractNum>
  <w:abstractNum w:abstractNumId="19">
    <w:nsid w:val="73D036D4"/>
    <w:multiLevelType w:val="singleLevel"/>
    <w:tmpl w:val="439E946C"/>
    <w:lvl w:ilvl="0">
      <w:start w:val="2"/>
      <w:numFmt w:val="bullet"/>
      <w:lvlText w:val="-"/>
      <w:lvlJc w:val="left"/>
      <w:pPr>
        <w:tabs>
          <w:tab w:val="num" w:pos="1534"/>
        </w:tabs>
        <w:ind w:left="1534" w:hanging="360"/>
      </w:pPr>
    </w:lvl>
  </w:abstractNum>
  <w:abstractNum w:abstractNumId="20">
    <w:nsid w:val="78F5314F"/>
    <w:multiLevelType w:val="singleLevel"/>
    <w:tmpl w:val="439E946C"/>
    <w:lvl w:ilvl="0">
      <w:start w:val="2"/>
      <w:numFmt w:val="bullet"/>
      <w:lvlText w:val="-"/>
      <w:lvlJc w:val="left"/>
      <w:pPr>
        <w:tabs>
          <w:tab w:val="num" w:pos="1534"/>
        </w:tabs>
        <w:ind w:left="1534" w:hanging="360"/>
      </w:pPr>
    </w:lvl>
  </w:abstractNum>
  <w:abstractNum w:abstractNumId="21">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num>
  <w:num w:numId="5">
    <w:abstractNumId w:val="14"/>
  </w:num>
  <w:num w:numId="6">
    <w:abstractNumId w:val="14"/>
  </w:num>
  <w:num w:numId="7">
    <w:abstractNumId w:val="7"/>
  </w:num>
  <w:num w:numId="8">
    <w:abstractNumId w:val="7"/>
  </w:num>
  <w:num w:numId="9">
    <w:abstractNumId w:val="20"/>
  </w:num>
  <w:num w:numId="10">
    <w:abstractNumId w:val="20"/>
  </w:num>
  <w:num w:numId="11">
    <w:abstractNumId w:val="18"/>
  </w:num>
  <w:num w:numId="12">
    <w:abstractNumId w:val="18"/>
  </w:num>
  <w:num w:numId="13">
    <w:abstractNumId w:val="19"/>
  </w:num>
  <w:num w:numId="14">
    <w:abstractNumId w:val="19"/>
  </w:num>
  <w:num w:numId="15">
    <w:abstractNumId w:val="3"/>
  </w:num>
  <w:num w:numId="16">
    <w:abstractNumId w:val="3"/>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6"/>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lvlOverride w:ilvl="2"/>
    <w:lvlOverride w:ilvl="3"/>
    <w:lvlOverride w:ilvl="4"/>
    <w:lvlOverride w:ilvl="5"/>
    <w:lvlOverride w:ilvl="6"/>
    <w:lvlOverride w:ilvl="7"/>
    <w:lvlOverride w:ilvl="8"/>
  </w:num>
  <w:num w:numId="37">
    <w:abstractNumId w:val="15"/>
    <w:lvlOverride w:ilvl="0">
      <w:startOverride w:val="1"/>
    </w:lvlOverride>
    <w:lvlOverride w:ilvl="1"/>
    <w:lvlOverride w:ilvl="2"/>
    <w:lvlOverride w:ilvl="3"/>
    <w:lvlOverride w:ilvl="4"/>
    <w:lvlOverride w:ilvl="5"/>
    <w:lvlOverride w:ilvl="6"/>
    <w:lvlOverride w:ilvl="7"/>
    <w:lvlOverride w:ilvl="8"/>
  </w:num>
  <w:num w:numId="38">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rian.Bucur">
    <w15:presenceInfo w15:providerId="AD" w15:userId="S-1-5-21-3279035051-3887477412-2835701446-237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trackRevisions/>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3036A"/>
    <w:rsid w:val="0003278C"/>
    <w:rsid w:val="0003418A"/>
    <w:rsid w:val="000353A3"/>
    <w:rsid w:val="000522E3"/>
    <w:rsid w:val="0006318F"/>
    <w:rsid w:val="00066087"/>
    <w:rsid w:val="00072238"/>
    <w:rsid w:val="00077D93"/>
    <w:rsid w:val="00084E5F"/>
    <w:rsid w:val="00091642"/>
    <w:rsid w:val="00095BF7"/>
    <w:rsid w:val="0009720C"/>
    <w:rsid w:val="000C020F"/>
    <w:rsid w:val="000C2057"/>
    <w:rsid w:val="000C36CA"/>
    <w:rsid w:val="000E2338"/>
    <w:rsid w:val="000E4F27"/>
    <w:rsid w:val="000E5319"/>
    <w:rsid w:val="000E62ED"/>
    <w:rsid w:val="000E6ACC"/>
    <w:rsid w:val="000F1FD8"/>
    <w:rsid w:val="00107EA4"/>
    <w:rsid w:val="00125E3E"/>
    <w:rsid w:val="0013202E"/>
    <w:rsid w:val="00134F16"/>
    <w:rsid w:val="00136B54"/>
    <w:rsid w:val="00144211"/>
    <w:rsid w:val="00146F18"/>
    <w:rsid w:val="00147149"/>
    <w:rsid w:val="00150E36"/>
    <w:rsid w:val="001632B6"/>
    <w:rsid w:val="00192EDB"/>
    <w:rsid w:val="001A11AE"/>
    <w:rsid w:val="001B56EB"/>
    <w:rsid w:val="001B7A81"/>
    <w:rsid w:val="001C3094"/>
    <w:rsid w:val="001C6D8C"/>
    <w:rsid w:val="001D3F77"/>
    <w:rsid w:val="001F183A"/>
    <w:rsid w:val="001F3F9D"/>
    <w:rsid w:val="00205A2A"/>
    <w:rsid w:val="00226DF7"/>
    <w:rsid w:val="00292FBA"/>
    <w:rsid w:val="002A103E"/>
    <w:rsid w:val="002B3113"/>
    <w:rsid w:val="002C2AEC"/>
    <w:rsid w:val="002D62A1"/>
    <w:rsid w:val="002E77D1"/>
    <w:rsid w:val="00314F30"/>
    <w:rsid w:val="003176CC"/>
    <w:rsid w:val="0032033B"/>
    <w:rsid w:val="0034379B"/>
    <w:rsid w:val="00347459"/>
    <w:rsid w:val="00365F37"/>
    <w:rsid w:val="00370660"/>
    <w:rsid w:val="00383D5E"/>
    <w:rsid w:val="00384F73"/>
    <w:rsid w:val="00393DDF"/>
    <w:rsid w:val="00393FF5"/>
    <w:rsid w:val="003A63CE"/>
    <w:rsid w:val="003C3807"/>
    <w:rsid w:val="003D1D23"/>
    <w:rsid w:val="003E64CD"/>
    <w:rsid w:val="003F25CD"/>
    <w:rsid w:val="003F2E10"/>
    <w:rsid w:val="003F78E5"/>
    <w:rsid w:val="00405B3E"/>
    <w:rsid w:val="0041242A"/>
    <w:rsid w:val="00427CEB"/>
    <w:rsid w:val="0047038E"/>
    <w:rsid w:val="00490D83"/>
    <w:rsid w:val="004911AE"/>
    <w:rsid w:val="004A448A"/>
    <w:rsid w:val="004C643C"/>
    <w:rsid w:val="004E6888"/>
    <w:rsid w:val="004F4E5C"/>
    <w:rsid w:val="00525BE7"/>
    <w:rsid w:val="00537AD3"/>
    <w:rsid w:val="00537E45"/>
    <w:rsid w:val="00537EF5"/>
    <w:rsid w:val="00551551"/>
    <w:rsid w:val="00557B52"/>
    <w:rsid w:val="00564DA8"/>
    <w:rsid w:val="00574E14"/>
    <w:rsid w:val="0057617C"/>
    <w:rsid w:val="00581F88"/>
    <w:rsid w:val="005955C9"/>
    <w:rsid w:val="005A1717"/>
    <w:rsid w:val="005A7BAF"/>
    <w:rsid w:val="005D07F4"/>
    <w:rsid w:val="005D7049"/>
    <w:rsid w:val="006011E8"/>
    <w:rsid w:val="0061182C"/>
    <w:rsid w:val="00622222"/>
    <w:rsid w:val="006234E5"/>
    <w:rsid w:val="00624446"/>
    <w:rsid w:val="00645A0B"/>
    <w:rsid w:val="00655128"/>
    <w:rsid w:val="0065557E"/>
    <w:rsid w:val="0066237F"/>
    <w:rsid w:val="006644E5"/>
    <w:rsid w:val="00695675"/>
    <w:rsid w:val="006A5F52"/>
    <w:rsid w:val="006B3BBD"/>
    <w:rsid w:val="006B6F35"/>
    <w:rsid w:val="006E0A9C"/>
    <w:rsid w:val="006E1194"/>
    <w:rsid w:val="006F4602"/>
    <w:rsid w:val="00705408"/>
    <w:rsid w:val="00722D09"/>
    <w:rsid w:val="00736500"/>
    <w:rsid w:val="007434B0"/>
    <w:rsid w:val="00750C72"/>
    <w:rsid w:val="00760AFA"/>
    <w:rsid w:val="007623E2"/>
    <w:rsid w:val="007721DA"/>
    <w:rsid w:val="007821C9"/>
    <w:rsid w:val="00797120"/>
    <w:rsid w:val="007C1824"/>
    <w:rsid w:val="007C26B9"/>
    <w:rsid w:val="007C3723"/>
    <w:rsid w:val="007D2320"/>
    <w:rsid w:val="007D2EE2"/>
    <w:rsid w:val="007D7F53"/>
    <w:rsid w:val="007F0AFC"/>
    <w:rsid w:val="007F3E28"/>
    <w:rsid w:val="007F4B0D"/>
    <w:rsid w:val="008014BA"/>
    <w:rsid w:val="0080348F"/>
    <w:rsid w:val="008072E7"/>
    <w:rsid w:val="008120D3"/>
    <w:rsid w:val="00835086"/>
    <w:rsid w:val="00836C25"/>
    <w:rsid w:val="00856F13"/>
    <w:rsid w:val="008611B0"/>
    <w:rsid w:val="008A6025"/>
    <w:rsid w:val="008B32E8"/>
    <w:rsid w:val="008D1DCC"/>
    <w:rsid w:val="008E27DC"/>
    <w:rsid w:val="008F2E72"/>
    <w:rsid w:val="008F783A"/>
    <w:rsid w:val="00923608"/>
    <w:rsid w:val="00933961"/>
    <w:rsid w:val="009523A1"/>
    <w:rsid w:val="009571D1"/>
    <w:rsid w:val="00963B5C"/>
    <w:rsid w:val="00973FA3"/>
    <w:rsid w:val="009764D1"/>
    <w:rsid w:val="0097759A"/>
    <w:rsid w:val="0098115A"/>
    <w:rsid w:val="0098443F"/>
    <w:rsid w:val="00993236"/>
    <w:rsid w:val="009B10ED"/>
    <w:rsid w:val="009C42A8"/>
    <w:rsid w:val="009E29AC"/>
    <w:rsid w:val="00A02FF9"/>
    <w:rsid w:val="00A05E60"/>
    <w:rsid w:val="00A062EB"/>
    <w:rsid w:val="00A06C7B"/>
    <w:rsid w:val="00A07CDE"/>
    <w:rsid w:val="00A15E7A"/>
    <w:rsid w:val="00A16D3F"/>
    <w:rsid w:val="00A2786B"/>
    <w:rsid w:val="00A41D1D"/>
    <w:rsid w:val="00A8567D"/>
    <w:rsid w:val="00AA1CF4"/>
    <w:rsid w:val="00AB49FE"/>
    <w:rsid w:val="00AC3743"/>
    <w:rsid w:val="00AC3DBF"/>
    <w:rsid w:val="00AC44CD"/>
    <w:rsid w:val="00AD2AFA"/>
    <w:rsid w:val="00AD2DDC"/>
    <w:rsid w:val="00AE2CB5"/>
    <w:rsid w:val="00AF237E"/>
    <w:rsid w:val="00B0143F"/>
    <w:rsid w:val="00B04A10"/>
    <w:rsid w:val="00B058AE"/>
    <w:rsid w:val="00B06FD2"/>
    <w:rsid w:val="00B10593"/>
    <w:rsid w:val="00B107ED"/>
    <w:rsid w:val="00B12036"/>
    <w:rsid w:val="00B2236F"/>
    <w:rsid w:val="00B3000E"/>
    <w:rsid w:val="00B61A8F"/>
    <w:rsid w:val="00B621EC"/>
    <w:rsid w:val="00B64A9B"/>
    <w:rsid w:val="00B6722E"/>
    <w:rsid w:val="00B67763"/>
    <w:rsid w:val="00B8735A"/>
    <w:rsid w:val="00B926AF"/>
    <w:rsid w:val="00B971D7"/>
    <w:rsid w:val="00BB2ED2"/>
    <w:rsid w:val="00BB348B"/>
    <w:rsid w:val="00BB5520"/>
    <w:rsid w:val="00BB569B"/>
    <w:rsid w:val="00BB5D2D"/>
    <w:rsid w:val="00BC56EC"/>
    <w:rsid w:val="00BD12E5"/>
    <w:rsid w:val="00BD340A"/>
    <w:rsid w:val="00BD62D2"/>
    <w:rsid w:val="00BD7217"/>
    <w:rsid w:val="00BE0F9C"/>
    <w:rsid w:val="00BF6E5E"/>
    <w:rsid w:val="00C0387D"/>
    <w:rsid w:val="00C059C8"/>
    <w:rsid w:val="00C0719D"/>
    <w:rsid w:val="00C153A2"/>
    <w:rsid w:val="00C156DE"/>
    <w:rsid w:val="00C2087D"/>
    <w:rsid w:val="00C6258C"/>
    <w:rsid w:val="00C65ECB"/>
    <w:rsid w:val="00C772F4"/>
    <w:rsid w:val="00C868EE"/>
    <w:rsid w:val="00C90339"/>
    <w:rsid w:val="00C95FF7"/>
    <w:rsid w:val="00CA15D5"/>
    <w:rsid w:val="00CA2FB4"/>
    <w:rsid w:val="00CA7860"/>
    <w:rsid w:val="00CC678B"/>
    <w:rsid w:val="00CD5880"/>
    <w:rsid w:val="00CE70B9"/>
    <w:rsid w:val="00CF16F0"/>
    <w:rsid w:val="00D049C1"/>
    <w:rsid w:val="00D13CCA"/>
    <w:rsid w:val="00D3211C"/>
    <w:rsid w:val="00D40837"/>
    <w:rsid w:val="00D426A0"/>
    <w:rsid w:val="00D42EE2"/>
    <w:rsid w:val="00D50532"/>
    <w:rsid w:val="00D605D3"/>
    <w:rsid w:val="00D77621"/>
    <w:rsid w:val="00D80F0E"/>
    <w:rsid w:val="00D84AD4"/>
    <w:rsid w:val="00DB3D9C"/>
    <w:rsid w:val="00DD57FC"/>
    <w:rsid w:val="00DE0E6A"/>
    <w:rsid w:val="00DE1D82"/>
    <w:rsid w:val="00DE5B90"/>
    <w:rsid w:val="00DE77F8"/>
    <w:rsid w:val="00DF6002"/>
    <w:rsid w:val="00E047DA"/>
    <w:rsid w:val="00E06270"/>
    <w:rsid w:val="00E504C1"/>
    <w:rsid w:val="00E54E38"/>
    <w:rsid w:val="00E7206C"/>
    <w:rsid w:val="00E73C1C"/>
    <w:rsid w:val="00E7488F"/>
    <w:rsid w:val="00E83091"/>
    <w:rsid w:val="00EA5A4C"/>
    <w:rsid w:val="00EC34BD"/>
    <w:rsid w:val="00EC7C2D"/>
    <w:rsid w:val="00ED6567"/>
    <w:rsid w:val="00EE0683"/>
    <w:rsid w:val="00EE320B"/>
    <w:rsid w:val="00EF5512"/>
    <w:rsid w:val="00F003F2"/>
    <w:rsid w:val="00F10472"/>
    <w:rsid w:val="00F110C1"/>
    <w:rsid w:val="00F17106"/>
    <w:rsid w:val="00F275EB"/>
    <w:rsid w:val="00F4124F"/>
    <w:rsid w:val="00F4378F"/>
    <w:rsid w:val="00F63C63"/>
    <w:rsid w:val="00F64EAD"/>
    <w:rsid w:val="00F81573"/>
    <w:rsid w:val="00F82733"/>
    <w:rsid w:val="00F87B6B"/>
    <w:rsid w:val="00F94499"/>
    <w:rsid w:val="00F97AB5"/>
    <w:rsid w:val="00FA420F"/>
    <w:rsid w:val="00FB12C9"/>
    <w:rsid w:val="00FB6CB9"/>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uiPriority w:val="99"/>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uiPriority w:val="99"/>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paragraph" w:styleId="BodyText3">
    <w:name w:val="Body Text 3"/>
    <w:basedOn w:val="Normal"/>
    <w:link w:val="BodyText3Char"/>
    <w:rsid w:val="00D049C1"/>
    <w:pPr>
      <w:spacing w:after="120"/>
    </w:pPr>
    <w:rPr>
      <w:sz w:val="16"/>
      <w:szCs w:val="16"/>
    </w:rPr>
  </w:style>
  <w:style w:type="character" w:customStyle="1" w:styleId="BodyText3Char">
    <w:name w:val="Body Text 3 Char"/>
    <w:basedOn w:val="DefaultParagraphFont"/>
    <w:link w:val="BodyText3"/>
    <w:rsid w:val="00D049C1"/>
    <w:rPr>
      <w:sz w:val="16"/>
      <w:szCs w:val="16"/>
      <w:lang w:val="en-AU" w:eastAsia="ro-RO"/>
    </w:rPr>
  </w:style>
  <w:style w:type="character" w:customStyle="1" w:styleId="Bodytext0">
    <w:name w:val="Body text_"/>
    <w:basedOn w:val="DefaultParagraphFont"/>
    <w:link w:val="BodyText5"/>
    <w:uiPriority w:val="99"/>
    <w:rsid w:val="00E06270"/>
    <w:rPr>
      <w:sz w:val="26"/>
      <w:szCs w:val="26"/>
      <w:shd w:val="clear" w:color="auto" w:fill="FFFFFF"/>
    </w:rPr>
  </w:style>
  <w:style w:type="paragraph" w:customStyle="1" w:styleId="BodyText5">
    <w:name w:val="Body Text5"/>
    <w:basedOn w:val="Normal"/>
    <w:link w:val="Bodytext0"/>
    <w:uiPriority w:val="99"/>
    <w:rsid w:val="00E06270"/>
    <w:pPr>
      <w:widowControl w:val="0"/>
      <w:shd w:val="clear" w:color="auto" w:fill="FFFFFF"/>
      <w:spacing w:before="300" w:after="180" w:line="313" w:lineRule="exact"/>
      <w:ind w:hanging="360"/>
    </w:pPr>
    <w:rPr>
      <w:sz w:val="26"/>
      <w:szCs w:val="26"/>
      <w:lang w:val="en-US" w:eastAsia="en-US"/>
    </w:rPr>
  </w:style>
  <w:style w:type="paragraph" w:styleId="BalloonText">
    <w:name w:val="Balloon Text"/>
    <w:basedOn w:val="Normal"/>
    <w:link w:val="BalloonTextChar"/>
    <w:semiHidden/>
    <w:unhideWhenUsed/>
    <w:rsid w:val="00EF5512"/>
    <w:rPr>
      <w:rFonts w:ascii="Tahoma" w:hAnsi="Tahoma" w:cs="Tahoma"/>
      <w:sz w:val="16"/>
      <w:szCs w:val="16"/>
    </w:rPr>
  </w:style>
  <w:style w:type="character" w:customStyle="1" w:styleId="BalloonTextChar">
    <w:name w:val="Balloon Text Char"/>
    <w:basedOn w:val="DefaultParagraphFont"/>
    <w:link w:val="BalloonText"/>
    <w:semiHidden/>
    <w:rsid w:val="00EF5512"/>
    <w:rPr>
      <w:rFonts w:ascii="Tahoma" w:hAnsi="Tahoma" w:cs="Tahoma"/>
      <w:sz w:val="16"/>
      <w:szCs w:val="16"/>
      <w:lang w:val="en-AU" w:eastAsia="ro-RO"/>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27</Pages>
  <Words>9565</Words>
  <Characters>63610</Characters>
  <Application>Microsoft Office Word</Application>
  <DocSecurity>0</DocSecurity>
  <Lines>530</Lines>
  <Paragraphs>146</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73029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3</cp:revision>
  <dcterms:created xsi:type="dcterms:W3CDTF">2019-10-29T13:22:00Z</dcterms:created>
  <dcterms:modified xsi:type="dcterms:W3CDTF">2019-10-30T05:51:00Z</dcterms:modified>
</cp:coreProperties>
</file>